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08AC9" w14:textId="77777777" w:rsidR="00950F81" w:rsidRPr="00BE5FF2" w:rsidRDefault="00950F81" w:rsidP="00950F81">
      <w:pPr>
        <w:spacing w:after="0" w:line="240" w:lineRule="auto"/>
        <w:rPr>
          <w:del w:id="0" w:author="Autor"/>
          <w:rFonts w:eastAsia="Times New Roman" w:cs="Times New Roman"/>
          <w:sz w:val="20"/>
          <w:szCs w:val="20"/>
        </w:rPr>
      </w:pPr>
      <w:bookmarkStart w:id="1" w:name="_GoBack"/>
      <w:bookmarkEnd w:id="1"/>
      <w:del w:id="2" w:author="Autor">
        <w:r w:rsidRPr="00BE5FF2">
          <w:rPr>
            <w:rFonts w:eastAsia="Times New Roman" w:cs="Times New Roman"/>
            <w:b/>
            <w:noProof/>
            <w:szCs w:val="24"/>
          </w:rPr>
          <w:drawing>
            <wp:anchor distT="0" distB="0" distL="114300" distR="114300" simplePos="0" relativeHeight="251661312" behindDoc="0" locked="0" layoutInCell="1" allowOverlap="1" wp14:anchorId="01AA1477" wp14:editId="74DFBBB2">
              <wp:simplePos x="0" y="0"/>
              <wp:positionH relativeFrom="column">
                <wp:posOffset>10795</wp:posOffset>
              </wp:positionH>
              <wp:positionV relativeFrom="paragraph">
                <wp:posOffset>86995</wp:posOffset>
              </wp:positionV>
              <wp:extent cx="1374775" cy="8997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del>
      <w:ins w:id="3" w:author="Autor">
        <w:r w:rsidR="00016F48" w:rsidRPr="00BE5FF2">
          <w:rPr>
            <w:rFonts w:eastAsia="Times New Roman" w:cs="Times New Roman"/>
            <w:b/>
            <w:noProof/>
            <w:szCs w:val="24"/>
          </w:rPr>
          <w:drawing>
            <wp:anchor distT="0" distB="0" distL="114300" distR="114300" simplePos="0" relativeHeight="251659264" behindDoc="0" locked="0" layoutInCell="1" allowOverlap="1" wp14:anchorId="2E5AA4CE" wp14:editId="051EE26E">
              <wp:simplePos x="0" y="0"/>
              <wp:positionH relativeFrom="column">
                <wp:posOffset>19050</wp:posOffset>
              </wp:positionH>
              <wp:positionV relativeFrom="paragraph">
                <wp:posOffset>-190500</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ins>
      <w:r w:rsidRPr="00BE5FF2">
        <w:rPr>
          <w:rFonts w:ascii="Arial" w:eastAsia="Times New Roman" w:hAnsi="Arial" w:cs="Arial"/>
          <w:noProof/>
          <w:sz w:val="20"/>
          <w:szCs w:val="20"/>
        </w:rPr>
        <w:drawing>
          <wp:anchor distT="0" distB="0" distL="114300" distR="114300" simplePos="0" relativeHeight="251646464" behindDoc="1" locked="0" layoutInCell="1" allowOverlap="1" wp14:anchorId="47A41A1B" wp14:editId="322D8CD1">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FF2" w:rsidDel="00E701EB">
        <w:rPr>
          <w:rFonts w:eastAsia="Times New Roman" w:cs="Times New Roman"/>
          <w:sz w:val="20"/>
          <w:szCs w:val="20"/>
        </w:rPr>
        <w:t xml:space="preserve"> </w:t>
      </w:r>
      <w:del w:id="4" w:author="Autor">
        <w:r w:rsidRPr="00BE5FF2">
          <w:rPr>
            <w:rFonts w:eastAsia="Times New Roman" w:cs="Times New Roman"/>
            <w:sz w:val="20"/>
            <w:szCs w:val="20"/>
          </w:rPr>
          <w:tab/>
        </w:r>
        <w:r w:rsidRPr="00BE5FF2">
          <w:rPr>
            <w:rFonts w:eastAsia="Times New Roman" w:cs="Times New Roman"/>
            <w:sz w:val="20"/>
            <w:szCs w:val="20"/>
          </w:rPr>
          <w:tab/>
        </w:r>
      </w:del>
    </w:p>
    <w:p w14:paraId="4F490E6B" w14:textId="77777777" w:rsidR="00950F81" w:rsidRPr="00BE5FF2" w:rsidRDefault="00950F81" w:rsidP="00950F81">
      <w:pPr>
        <w:spacing w:after="0" w:line="240" w:lineRule="auto"/>
        <w:rPr>
          <w:del w:id="5" w:author="Autor"/>
          <w:rFonts w:eastAsia="Times New Roman" w:cs="Times New Roman"/>
          <w:sz w:val="20"/>
          <w:szCs w:val="20"/>
        </w:rPr>
      </w:pPr>
    </w:p>
    <w:p w14:paraId="7A901004" w14:textId="40BB1110" w:rsidR="00950F81" w:rsidRPr="00D26F6D" w:rsidRDefault="00950F81" w:rsidP="00950F81">
      <w:pPr>
        <w:spacing w:after="0" w:line="240" w:lineRule="auto"/>
        <w:rPr>
          <w:sz w:val="20"/>
          <w:rPrChange w:id="6" w:author="Autor">
            <w:rPr>
              <w:b/>
              <w:sz w:val="20"/>
            </w:rPr>
          </w:rPrChange>
        </w:rPr>
      </w:pPr>
      <w:del w:id="7" w:author="Autor">
        <w:r w:rsidRPr="00BE5FF2">
          <w:rPr>
            <w:rFonts w:eastAsia="Times New Roman" w:cs="Times New Roman"/>
            <w:sz w:val="20"/>
            <w:szCs w:val="20"/>
          </w:rPr>
          <w:tab/>
        </w:r>
        <w:r w:rsidRPr="00BE5FF2">
          <w:rPr>
            <w:rFonts w:eastAsia="Times New Roman" w:cs="Times New Roman"/>
            <w:sz w:val="20"/>
            <w:szCs w:val="20"/>
          </w:rPr>
          <w:tab/>
        </w:r>
        <w:r w:rsidRPr="00BE5FF2">
          <w:rPr>
            <w:rFonts w:eastAsia="Times New Roman" w:cs="Times New Roman"/>
            <w:sz w:val="20"/>
            <w:szCs w:val="20"/>
          </w:rPr>
          <w:tab/>
          <w:delText xml:space="preserve">    </w:delText>
        </w:r>
        <w:r w:rsidRPr="00BE5FF2">
          <w:rPr>
            <w:rFonts w:eastAsia="Times New Roman" w:cs="Times New Roman"/>
            <w:sz w:val="20"/>
            <w:szCs w:val="20"/>
          </w:rPr>
          <w:tab/>
        </w:r>
      </w:del>
      <w:r w:rsidRPr="00BE5FF2">
        <w:rPr>
          <w:rFonts w:eastAsia="Times New Roman" w:cs="Times New Roman"/>
          <w:sz w:val="20"/>
          <w:szCs w:val="20"/>
        </w:rPr>
        <w:tab/>
      </w:r>
      <w:r w:rsidRPr="00BE5FF2">
        <w:rPr>
          <w:rFonts w:eastAsia="Times New Roman" w:cs="Times New Roman"/>
          <w:sz w:val="20"/>
          <w:szCs w:val="20"/>
        </w:rPr>
        <w:tab/>
      </w:r>
    </w:p>
    <w:p w14:paraId="43D8E7A1" w14:textId="77777777" w:rsidR="00541BB8" w:rsidRPr="00D26F6D" w:rsidRDefault="00541BB8" w:rsidP="00D26F6D">
      <w:pPr>
        <w:spacing w:after="0" w:line="240" w:lineRule="auto"/>
        <w:ind w:right="6802"/>
        <w:jc w:val="center"/>
        <w:rPr>
          <w:rFonts w:ascii="Arial" w:hAnsi="Arial"/>
          <w:sz w:val="20"/>
          <w:rPrChange w:id="8" w:author="Autor">
            <w:rPr>
              <w:b/>
              <w:sz w:val="20"/>
            </w:rPr>
          </w:rPrChange>
        </w:rPr>
        <w:pPrChange w:id="9" w:author="Autor">
          <w:pPr>
            <w:spacing w:after="0" w:line="240" w:lineRule="auto"/>
          </w:pPr>
        </w:pPrChange>
      </w:pPr>
    </w:p>
    <w:p w14:paraId="36E10927" w14:textId="77777777" w:rsidR="00541BB8" w:rsidRPr="00D26F6D" w:rsidRDefault="00541BB8" w:rsidP="00D26F6D">
      <w:pPr>
        <w:spacing w:after="0" w:line="240" w:lineRule="auto"/>
        <w:ind w:right="6802"/>
        <w:jc w:val="center"/>
        <w:rPr>
          <w:rFonts w:ascii="Arial" w:hAnsi="Arial"/>
          <w:sz w:val="20"/>
          <w:rPrChange w:id="10" w:author="Autor">
            <w:rPr>
              <w:b/>
              <w:sz w:val="20"/>
            </w:rPr>
          </w:rPrChange>
        </w:rPr>
        <w:pPrChange w:id="11" w:author="Autor">
          <w:pPr>
            <w:spacing w:after="0" w:line="240" w:lineRule="auto"/>
          </w:pPr>
        </w:pPrChange>
      </w:pPr>
    </w:p>
    <w:p w14:paraId="7D09194C" w14:textId="77777777" w:rsidR="00541BB8" w:rsidRPr="00D26F6D" w:rsidRDefault="00541BB8" w:rsidP="00D26F6D">
      <w:pPr>
        <w:spacing w:after="0" w:line="240" w:lineRule="auto"/>
        <w:ind w:right="6802"/>
        <w:jc w:val="center"/>
        <w:rPr>
          <w:rFonts w:ascii="Arial" w:hAnsi="Arial"/>
          <w:sz w:val="20"/>
          <w:rPrChange w:id="12" w:author="Autor">
            <w:rPr>
              <w:b/>
              <w:sz w:val="20"/>
            </w:rPr>
          </w:rPrChange>
        </w:rPr>
        <w:pPrChange w:id="13" w:author="Autor">
          <w:pPr>
            <w:spacing w:after="0" w:line="240" w:lineRule="auto"/>
          </w:pPr>
        </w:pPrChange>
      </w:pPr>
    </w:p>
    <w:p w14:paraId="1452B33D" w14:textId="77777777" w:rsidR="00541BB8" w:rsidRPr="00D26F6D" w:rsidRDefault="00541BB8" w:rsidP="00D26F6D">
      <w:pPr>
        <w:spacing w:after="0" w:line="240" w:lineRule="auto"/>
        <w:ind w:right="6802"/>
        <w:jc w:val="center"/>
        <w:rPr>
          <w:rFonts w:ascii="Arial" w:hAnsi="Arial"/>
          <w:sz w:val="20"/>
          <w:rPrChange w:id="14" w:author="Autor">
            <w:rPr>
              <w:b/>
              <w:sz w:val="20"/>
            </w:rPr>
          </w:rPrChange>
        </w:rPr>
        <w:pPrChange w:id="15" w:author="Autor">
          <w:pPr>
            <w:spacing w:after="0" w:line="240" w:lineRule="auto"/>
          </w:pPr>
        </w:pPrChange>
      </w:pPr>
    </w:p>
    <w:p w14:paraId="464E4B40" w14:textId="2073C4D4"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44A9A826" w14:textId="77777777"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55B81E77" w14:textId="5489611F" w:rsidR="00016F48" w:rsidRPr="00D26F6D" w:rsidRDefault="00016F48" w:rsidP="00016F48">
      <w:pPr>
        <w:spacing w:after="0" w:line="240" w:lineRule="auto"/>
        <w:ind w:right="6802"/>
        <w:jc w:val="center"/>
        <w:rPr>
          <w:b/>
          <w:sz w:val="40"/>
          <w:rPrChange w:id="16" w:author="Autor">
            <w:rPr>
              <w:b/>
              <w:sz w:val="20"/>
            </w:rPr>
          </w:rPrChange>
        </w:rPr>
      </w:pPr>
      <w:r w:rsidRPr="00BE5FF2">
        <w:rPr>
          <w:rFonts w:ascii="Arial" w:eastAsia="Times New Roman" w:hAnsi="Arial" w:cs="Arial"/>
          <w:sz w:val="20"/>
          <w:szCs w:val="20"/>
        </w:rPr>
        <w:t>rozvoja</w:t>
      </w:r>
    </w:p>
    <w:p w14:paraId="638A65C2" w14:textId="77777777" w:rsidR="00950F81" w:rsidRPr="001C6A00" w:rsidRDefault="00950F81" w:rsidP="00950F81">
      <w:pPr>
        <w:spacing w:after="0" w:line="240" w:lineRule="auto"/>
        <w:jc w:val="center"/>
        <w:rPr>
          <w:del w:id="17" w:author="Autor"/>
          <w:b/>
          <w:sz w:val="40"/>
        </w:rPr>
      </w:pPr>
    </w:p>
    <w:p w14:paraId="591B56F3" w14:textId="17E138C5"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26F6D">
            <w:rPr>
              <w:rFonts w:eastAsia="Times New Roman" w:cs="Times New Roman"/>
              <w:b/>
              <w:sz w:val="40"/>
              <w:szCs w:val="20"/>
            </w:rPr>
            <w:t>22</w:t>
          </w:r>
        </w:sdtContent>
      </w:sdt>
    </w:p>
    <w:p w14:paraId="08E39680" w14:textId="1EFC0036"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customXmlDelRangeStart w:id="18" w:author="Autor"/>
      <w:sdt>
        <w:sdtPr>
          <w:rPr>
            <w:rFonts w:eastAsia="Times New Roman" w:cs="Times New Roman"/>
            <w:b/>
            <w:sz w:val="32"/>
            <w:szCs w:val="32"/>
          </w:rPr>
          <w:alias w:val="Poradové číslo vzoru"/>
          <w:tag w:val="Poradové číslo vzoru"/>
          <w:id w:val="-1872912360"/>
          <w:placeholder>
            <w:docPart w:val="A3A3CCFCE8694348BD5BD721931CF87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18"/>
          <w:del w:id="19" w:author="Autor">
            <w:r w:rsidR="00804A1D">
              <w:rPr>
                <w:rFonts w:eastAsia="Times New Roman" w:cs="Times New Roman"/>
                <w:b/>
                <w:sz w:val="32"/>
                <w:szCs w:val="32"/>
              </w:rPr>
              <w:delText>2</w:delText>
            </w:r>
          </w:del>
          <w:customXmlDelRangeStart w:id="20" w:author="Autor"/>
        </w:sdtContent>
      </w:sdt>
      <w:customXmlDelRangeEnd w:id="20"/>
      <w:customXmlInsRangeStart w:id="21" w:author="Auto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21"/>
          <w:ins w:id="22" w:author="Autor">
            <w:r w:rsidR="00D26F6D">
              <w:rPr>
                <w:rFonts w:eastAsia="Times New Roman" w:cs="Times New Roman"/>
                <w:b/>
                <w:sz w:val="32"/>
                <w:szCs w:val="32"/>
              </w:rPr>
              <w:t>3</w:t>
            </w:r>
          </w:ins>
          <w:customXmlInsRangeStart w:id="23" w:author="Autor"/>
        </w:sdtContent>
      </w:sdt>
      <w:customXmlInsRangeEnd w:id="23"/>
    </w:p>
    <w:p w14:paraId="1E116765" w14:textId="77777777" w:rsidR="00D84FE7" w:rsidRPr="00D84FE7" w:rsidRDefault="00D84FE7" w:rsidP="00D84FE7">
      <w:pPr>
        <w:spacing w:after="0" w:line="240" w:lineRule="auto"/>
        <w:jc w:val="center"/>
        <w:rPr>
          <w:rFonts w:eastAsia="Times New Roman" w:cs="Times New Roman"/>
          <w:b/>
          <w:sz w:val="20"/>
          <w:szCs w:val="20"/>
        </w:rPr>
      </w:pPr>
    </w:p>
    <w:p w14:paraId="1CB85EB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14:paraId="3C0B124D" w14:textId="77777777" w:rsidTr="001C6A00">
        <w:tc>
          <w:tcPr>
            <w:tcW w:w="2268" w:type="dxa"/>
            <w:shd w:val="clear" w:color="auto" w:fill="B2A1C7" w:themeFill="accent4" w:themeFillTint="99"/>
          </w:tcPr>
          <w:p w14:paraId="68156D5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19106F8F" w14:textId="77777777" w:rsidR="00D84FE7" w:rsidRPr="00D84FE7" w:rsidRDefault="00D84FE7" w:rsidP="00D84FE7">
            <w:pPr>
              <w:rPr>
                <w:rFonts w:eastAsia="Times New Roman" w:cs="Times New Roman"/>
                <w:b/>
                <w:sz w:val="26"/>
                <w:szCs w:val="26"/>
              </w:rPr>
            </w:pPr>
          </w:p>
          <w:p w14:paraId="26948955" w14:textId="77777777" w:rsidR="00D84FE7" w:rsidRPr="00D84FE7" w:rsidRDefault="00D84FE7" w:rsidP="00D84FE7">
            <w:pPr>
              <w:rPr>
                <w:rFonts w:eastAsia="Times New Roman" w:cs="Times New Roman"/>
                <w:b/>
                <w:sz w:val="26"/>
                <w:szCs w:val="26"/>
              </w:rPr>
            </w:pPr>
          </w:p>
          <w:p w14:paraId="2B65473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6768D6F3" w14:textId="54A1F108" w:rsidR="00D84FE7" w:rsidRPr="00D84FE7" w:rsidRDefault="004B2FC2" w:rsidP="003C121D">
            <w:pPr>
              <w:jc w:val="both"/>
              <w:rPr>
                <w:rFonts w:eastAsia="Times New Roman" w:cs="Times New Roman"/>
                <w:szCs w:val="20"/>
              </w:rPr>
            </w:pPr>
            <w:r w:rsidRPr="001C6A00">
              <w:rPr>
                <w:sz w:val="22"/>
              </w:rPr>
              <w:t>Rozhodnutia o  žiadosti o</w:t>
            </w:r>
            <w:r w:rsidR="003C121D" w:rsidRPr="001C6A00">
              <w:rPr>
                <w:sz w:val="22"/>
              </w:rPr>
              <w:t> </w:t>
            </w:r>
            <w:r w:rsidR="003C121D">
              <w:rPr>
                <w:sz w:val="22"/>
              </w:rPr>
              <w:t xml:space="preserve">poskytnutie </w:t>
            </w:r>
            <w:r w:rsidRPr="001341AE">
              <w:rPr>
                <w:sz w:val="22"/>
              </w:rPr>
              <w:t>nenávratn</w:t>
            </w:r>
            <w:r w:rsidR="003C121D">
              <w:rPr>
                <w:sz w:val="22"/>
              </w:rPr>
              <w:t>ého</w:t>
            </w:r>
            <w:r w:rsidRPr="001341AE">
              <w:rPr>
                <w:sz w:val="22"/>
              </w:rPr>
              <w:t xml:space="preserve"> finančn</w:t>
            </w:r>
            <w:r w:rsidR="003C121D">
              <w:rPr>
                <w:sz w:val="22"/>
              </w:rPr>
              <w:t>ého</w:t>
            </w:r>
            <w:r w:rsidRPr="001341AE">
              <w:rPr>
                <w:sz w:val="22"/>
              </w:rPr>
              <w:t xml:space="preserve"> príspevk</w:t>
            </w:r>
            <w:r w:rsidR="003C121D">
              <w:rPr>
                <w:sz w:val="22"/>
              </w:rPr>
              <w:t>u</w:t>
            </w:r>
            <w:r w:rsidRPr="001C6A00">
              <w:rPr>
                <w:sz w:val="22"/>
              </w:rPr>
              <w:t xml:space="preserve"> (rozhodnutie o schválení, neschválení a zastavení konania)</w:t>
            </w:r>
          </w:p>
        </w:tc>
      </w:tr>
      <w:tr w:rsidR="00D84FE7" w:rsidRPr="00D84FE7" w14:paraId="55B6BE89" w14:textId="77777777" w:rsidTr="001C6A00">
        <w:tc>
          <w:tcPr>
            <w:tcW w:w="2268" w:type="dxa"/>
            <w:shd w:val="clear" w:color="auto" w:fill="B2A1C7" w:themeFill="accent4" w:themeFillTint="99"/>
          </w:tcPr>
          <w:p w14:paraId="0FC9EEA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50D4B4D0" w14:textId="77777777" w:rsidR="00D84FE7" w:rsidRPr="00D84FE7" w:rsidRDefault="00D84FE7" w:rsidP="00D84FE7">
            <w:pPr>
              <w:rPr>
                <w:rFonts w:eastAsia="Times New Roman" w:cs="Times New Roman"/>
                <w:b/>
                <w:sz w:val="26"/>
                <w:szCs w:val="26"/>
              </w:rPr>
            </w:pPr>
          </w:p>
          <w:p w14:paraId="0B2961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DA0D2E4"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2DC76692"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00334748" w14:textId="77777777" w:rsidTr="001C6A00">
        <w:tc>
          <w:tcPr>
            <w:tcW w:w="2268" w:type="dxa"/>
            <w:shd w:val="clear" w:color="auto" w:fill="B2A1C7" w:themeFill="accent4" w:themeFillTint="99"/>
          </w:tcPr>
          <w:p w14:paraId="5EB8834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7904D9F" w14:textId="77777777" w:rsidR="00D84FE7" w:rsidRPr="00D84FE7" w:rsidRDefault="00D84FE7" w:rsidP="00D84FE7">
            <w:pPr>
              <w:rPr>
                <w:rFonts w:eastAsia="Times New Roman" w:cs="Times New Roman"/>
                <w:b/>
                <w:sz w:val="26"/>
                <w:szCs w:val="26"/>
              </w:rPr>
            </w:pPr>
          </w:p>
          <w:p w14:paraId="25FEB404" w14:textId="77777777" w:rsidR="00D84FE7" w:rsidRPr="00D84FE7" w:rsidRDefault="00D84FE7" w:rsidP="00D84FE7">
            <w:pPr>
              <w:rPr>
                <w:rFonts w:eastAsia="Times New Roman" w:cs="Times New Roman"/>
                <w:b/>
                <w:sz w:val="26"/>
                <w:szCs w:val="26"/>
              </w:rPr>
            </w:pPr>
          </w:p>
          <w:p w14:paraId="374CBC78" w14:textId="77777777" w:rsidR="00D84FE7" w:rsidRPr="00D84FE7" w:rsidRDefault="00D84FE7" w:rsidP="00D84FE7">
            <w:pPr>
              <w:rPr>
                <w:rFonts w:eastAsia="Times New Roman" w:cs="Times New Roman"/>
                <w:b/>
                <w:sz w:val="26"/>
                <w:szCs w:val="26"/>
              </w:rPr>
            </w:pPr>
          </w:p>
          <w:p w14:paraId="15E71838" w14:textId="77777777" w:rsidR="00D84FE7" w:rsidRPr="00D84FE7" w:rsidRDefault="00D84FE7" w:rsidP="00D84FE7">
            <w:pPr>
              <w:rPr>
                <w:rFonts w:eastAsia="Times New Roman" w:cs="Times New Roman"/>
                <w:b/>
                <w:sz w:val="26"/>
                <w:szCs w:val="26"/>
              </w:rPr>
            </w:pPr>
          </w:p>
          <w:p w14:paraId="5D98E0E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CF8DF79"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02A211D5"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1E92C8EF"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BC391C3" w14:textId="77777777" w:rsidTr="001C6A00">
        <w:tc>
          <w:tcPr>
            <w:tcW w:w="2268" w:type="dxa"/>
            <w:shd w:val="clear" w:color="auto" w:fill="B2A1C7" w:themeFill="accent4" w:themeFillTint="99"/>
          </w:tcPr>
          <w:p w14:paraId="4A424017"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6AA18F44" w14:textId="77777777" w:rsidR="00D84FE7" w:rsidRPr="00D84FE7" w:rsidRDefault="00D84FE7" w:rsidP="00D84FE7">
            <w:pPr>
              <w:rPr>
                <w:rFonts w:eastAsia="Times New Roman" w:cs="Times New Roman"/>
                <w:b/>
                <w:sz w:val="16"/>
                <w:szCs w:val="20"/>
              </w:rPr>
            </w:pPr>
          </w:p>
          <w:p w14:paraId="530214EB" w14:textId="77777777" w:rsidR="00D84FE7" w:rsidRPr="00D84FE7" w:rsidRDefault="00D84FE7" w:rsidP="00D84FE7">
            <w:pPr>
              <w:rPr>
                <w:rFonts w:eastAsia="Times New Roman" w:cs="Times New Roman"/>
                <w:b/>
                <w:sz w:val="16"/>
                <w:szCs w:val="20"/>
              </w:rPr>
            </w:pPr>
          </w:p>
          <w:p w14:paraId="11E966D2" w14:textId="77777777" w:rsidR="00D84FE7" w:rsidRPr="00D84FE7" w:rsidRDefault="00D84FE7" w:rsidP="00D84FE7">
            <w:pPr>
              <w:rPr>
                <w:rFonts w:eastAsia="Times New Roman" w:cs="Times New Roman"/>
                <w:b/>
                <w:sz w:val="16"/>
                <w:szCs w:val="20"/>
              </w:rPr>
            </w:pPr>
          </w:p>
          <w:p w14:paraId="421A4BE6" w14:textId="77777777" w:rsidR="00D84FE7" w:rsidRPr="00D84FE7" w:rsidRDefault="00D84FE7" w:rsidP="00D84FE7">
            <w:pPr>
              <w:rPr>
                <w:rFonts w:eastAsia="Times New Roman" w:cs="Times New Roman"/>
                <w:b/>
                <w:sz w:val="16"/>
                <w:szCs w:val="20"/>
              </w:rPr>
            </w:pPr>
          </w:p>
          <w:p w14:paraId="05DE8695" w14:textId="77777777" w:rsidR="00D84FE7" w:rsidRPr="00D84FE7" w:rsidRDefault="00D84FE7" w:rsidP="00D84FE7">
            <w:pPr>
              <w:rPr>
                <w:rFonts w:eastAsia="Times New Roman" w:cs="Times New Roman"/>
                <w:b/>
                <w:sz w:val="16"/>
                <w:szCs w:val="20"/>
              </w:rPr>
            </w:pPr>
          </w:p>
          <w:p w14:paraId="44DDB54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08814D80"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6386EB02" w14:textId="77777777" w:rsidR="00950F81" w:rsidRDefault="00950F81" w:rsidP="00950F81">
            <w:pPr>
              <w:jc w:val="both"/>
              <w:rPr>
                <w:szCs w:val="20"/>
              </w:rPr>
            </w:pPr>
            <w:r>
              <w:rPr>
                <w:szCs w:val="20"/>
              </w:rPr>
              <w:t xml:space="preserve">Úrad podpredsedu vlády  SR pre investície a informatizáciu </w:t>
            </w:r>
          </w:p>
          <w:p w14:paraId="49F29ED1"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0ACA0ACE" w14:textId="77777777" w:rsidTr="001C6A00">
        <w:tc>
          <w:tcPr>
            <w:tcW w:w="2268" w:type="dxa"/>
            <w:shd w:val="clear" w:color="auto" w:fill="B2A1C7" w:themeFill="accent4" w:themeFillTint="99"/>
          </w:tcPr>
          <w:p w14:paraId="18BBDDE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7A3BB3E9" w14:textId="77777777" w:rsidR="00D84FE7" w:rsidRPr="00D84FE7" w:rsidRDefault="00D84FE7" w:rsidP="00D84FE7">
            <w:pPr>
              <w:rPr>
                <w:rFonts w:eastAsia="Times New Roman" w:cs="Times New Roman"/>
                <w:b/>
                <w:sz w:val="16"/>
                <w:szCs w:val="16"/>
              </w:rPr>
            </w:pPr>
          </w:p>
          <w:p w14:paraId="5F71F42B" w14:textId="77777777" w:rsidR="00D84FE7" w:rsidRPr="00D84FE7" w:rsidRDefault="00D84FE7" w:rsidP="00D84FE7">
            <w:pPr>
              <w:rPr>
                <w:rFonts w:eastAsia="Times New Roman" w:cs="Times New Roman"/>
                <w:b/>
                <w:sz w:val="16"/>
                <w:szCs w:val="16"/>
              </w:rPr>
            </w:pPr>
          </w:p>
          <w:p w14:paraId="31B0FFA5" w14:textId="77777777" w:rsidR="00D84FE7" w:rsidRPr="00D84FE7" w:rsidRDefault="00D84FE7" w:rsidP="00D84FE7">
            <w:pPr>
              <w:rPr>
                <w:rFonts w:eastAsia="Times New Roman" w:cs="Times New Roman"/>
                <w:b/>
                <w:sz w:val="16"/>
                <w:szCs w:val="16"/>
              </w:rPr>
            </w:pPr>
          </w:p>
          <w:p w14:paraId="6E4C379A" w14:textId="77777777" w:rsidR="00D84FE7" w:rsidRPr="00D84FE7" w:rsidRDefault="00D84FE7" w:rsidP="00D84FE7">
            <w:pPr>
              <w:rPr>
                <w:rFonts w:eastAsia="Times New Roman" w:cs="Times New Roman"/>
                <w:b/>
                <w:sz w:val="16"/>
                <w:szCs w:val="16"/>
              </w:rPr>
            </w:pPr>
          </w:p>
          <w:p w14:paraId="7CFE06E7" w14:textId="77777777" w:rsidR="00D84FE7" w:rsidRPr="00D84FE7" w:rsidRDefault="00D84FE7" w:rsidP="00D84FE7">
            <w:pPr>
              <w:rPr>
                <w:rFonts w:eastAsia="Times New Roman" w:cs="Times New Roman"/>
                <w:b/>
                <w:sz w:val="16"/>
                <w:szCs w:val="16"/>
              </w:rPr>
            </w:pPr>
          </w:p>
          <w:p w14:paraId="385BC4C7"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
          <w:p w14:paraId="3398DFAF" w14:textId="085D63D7" w:rsidR="00D84FE7" w:rsidRPr="00D84FE7" w:rsidRDefault="003941A7"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D26F6D">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D84FE7" w:rsidRPr="00D84FE7" w14:paraId="130A0AA4" w14:textId="77777777" w:rsidTr="001C6A00">
        <w:tc>
          <w:tcPr>
            <w:tcW w:w="2268" w:type="dxa"/>
            <w:shd w:val="clear" w:color="auto" w:fill="B2A1C7" w:themeFill="accent4" w:themeFillTint="99"/>
          </w:tcPr>
          <w:p w14:paraId="040D263B"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07804B0D" w14:textId="77777777" w:rsidR="00D84FE7" w:rsidRPr="00D84FE7" w:rsidRDefault="00D84FE7" w:rsidP="00D84FE7">
            <w:pPr>
              <w:rPr>
                <w:rFonts w:eastAsia="Times New Roman" w:cs="Times New Roman"/>
                <w:b/>
                <w:sz w:val="26"/>
                <w:szCs w:val="26"/>
              </w:rPr>
            </w:pPr>
          </w:p>
          <w:p w14:paraId="5FCBEC3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2D32DB0B" w14:textId="77C010D2" w:rsidR="00D84FE7" w:rsidRPr="00D84FE7" w:rsidRDefault="003941A7" w:rsidP="00D84FE7">
            <w:pPr>
              <w:jc w:val="both"/>
              <w:rPr>
                <w:rFonts w:eastAsia="Times New Roman" w:cs="Times New Roman"/>
                <w:szCs w:val="20"/>
              </w:rPr>
            </w:pPr>
            <w:customXmlDelRangeStart w:id="24" w:author="Autor"/>
            <w:sdt>
              <w:sdtPr>
                <w:rPr>
                  <w:rFonts w:eastAsia="Times New Roman" w:cs="Times New Roman"/>
                  <w:szCs w:val="20"/>
                </w:rPr>
                <w:id w:val="-601034570"/>
                <w:placeholder>
                  <w:docPart w:val="AEB43E79D2FB4AEE919CE9319EC0F66E"/>
                </w:placeholder>
                <w:date w:fullDate="2018-10-31T00:00:00Z">
                  <w:dateFormat w:val="dd.MM.yyyy"/>
                  <w:lid w:val="sk-SK"/>
                  <w:storeMappedDataAs w:val="dateTime"/>
                  <w:calendar w:val="gregorian"/>
                </w:date>
              </w:sdtPr>
              <w:sdtEndPr/>
              <w:sdtContent>
                <w:customXmlDelRangeEnd w:id="24"/>
                <w:del w:id="25" w:author="Autor">
                  <w:r w:rsidR="00804A1D">
                    <w:rPr>
                      <w:rFonts w:eastAsia="Times New Roman" w:cs="Times New Roman"/>
                      <w:szCs w:val="20"/>
                    </w:rPr>
                    <w:delText>31.10.2018</w:delText>
                  </w:r>
                </w:del>
                <w:customXmlDelRangeStart w:id="26" w:author="Autor"/>
              </w:sdtContent>
            </w:sdt>
            <w:customXmlDelRangeEnd w:id="26"/>
            <w:customXmlInsRangeStart w:id="27" w:author="Autor"/>
            <w:sdt>
              <w:sdtPr>
                <w:rPr>
                  <w:szCs w:val="20"/>
                </w:rPr>
                <w:id w:val="88820667"/>
                <w:placeholder>
                  <w:docPart w:val="B9276B87F66740B8A1C95E6AB460A197"/>
                </w:placeholder>
                <w:date w:fullDate="2019-10-24T00:00:00Z">
                  <w:dateFormat w:val="dd.MM.yyyy"/>
                  <w:lid w:val="sk-SK"/>
                  <w:storeMappedDataAs w:val="dateTime"/>
                  <w:calendar w:val="gregorian"/>
                </w:date>
              </w:sdtPr>
              <w:sdtEndPr/>
              <w:sdtContent>
                <w:customXmlInsRangeEnd w:id="27"/>
                <w:ins w:id="28" w:author="Autor">
                  <w:r w:rsidR="00D26F6D">
                    <w:rPr>
                      <w:szCs w:val="20"/>
                    </w:rPr>
                    <w:t>24.10.2019</w:t>
                  </w:r>
                </w:ins>
                <w:customXmlInsRangeStart w:id="29" w:author="Autor"/>
              </w:sdtContent>
            </w:sdt>
            <w:customXmlInsRangeEnd w:id="29"/>
          </w:p>
        </w:tc>
      </w:tr>
      <w:tr w:rsidR="00D84FE7" w:rsidRPr="00D84FE7" w14:paraId="7918AEA8" w14:textId="77777777" w:rsidTr="001C6A00">
        <w:tc>
          <w:tcPr>
            <w:tcW w:w="2268" w:type="dxa"/>
            <w:shd w:val="clear" w:color="auto" w:fill="B2A1C7" w:themeFill="accent4" w:themeFillTint="99"/>
          </w:tcPr>
          <w:p w14:paraId="034700A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55F10705" w14:textId="77777777" w:rsidR="00D84FE7" w:rsidRPr="00D84FE7" w:rsidRDefault="00D84FE7" w:rsidP="00D84FE7">
            <w:pPr>
              <w:rPr>
                <w:rFonts w:eastAsia="Times New Roman" w:cs="Times New Roman"/>
                <w:b/>
                <w:sz w:val="26"/>
                <w:szCs w:val="26"/>
              </w:rPr>
            </w:pPr>
          </w:p>
          <w:p w14:paraId="1AA72A6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A137FC0" w14:textId="7BF42E7B" w:rsidR="00D84FE7" w:rsidRPr="00D84FE7" w:rsidRDefault="003941A7" w:rsidP="00D84FE7">
            <w:pPr>
              <w:jc w:val="both"/>
              <w:rPr>
                <w:rFonts w:eastAsia="Times New Roman" w:cs="Times New Roman"/>
                <w:szCs w:val="20"/>
              </w:rPr>
            </w:pPr>
            <w:customXmlDelRangeStart w:id="30" w:author="Autor"/>
            <w:sdt>
              <w:sdtPr>
                <w:rPr>
                  <w:rFonts w:eastAsia="Times New Roman" w:cs="Times New Roman"/>
                  <w:szCs w:val="20"/>
                </w:rPr>
                <w:id w:val="-1056931532"/>
                <w:placeholder>
                  <w:docPart w:val="AD25E29E2A414A439AB09EEFBDBC078B"/>
                </w:placeholder>
                <w:date w:fullDate="2018-10-31T00:00:00Z">
                  <w:dateFormat w:val="dd.MM.yyyy"/>
                  <w:lid w:val="sk-SK"/>
                  <w:storeMappedDataAs w:val="dateTime"/>
                  <w:calendar w:val="gregorian"/>
                </w:date>
              </w:sdtPr>
              <w:sdtEndPr/>
              <w:sdtContent>
                <w:customXmlDelRangeEnd w:id="30"/>
                <w:del w:id="31" w:author="Autor">
                  <w:r w:rsidR="00804A1D">
                    <w:rPr>
                      <w:rFonts w:eastAsia="Times New Roman" w:cs="Times New Roman"/>
                      <w:szCs w:val="20"/>
                    </w:rPr>
                    <w:delText>31.10.2018</w:delText>
                  </w:r>
                </w:del>
                <w:customXmlDelRangeStart w:id="32" w:author="Autor"/>
              </w:sdtContent>
            </w:sdt>
            <w:customXmlDelRangeEnd w:id="32"/>
            <w:customXmlInsRangeStart w:id="33" w:author="Autor"/>
            <w:sdt>
              <w:sdtPr>
                <w:rPr>
                  <w:rFonts w:eastAsia="Times New Roman" w:cs="Times New Roman"/>
                  <w:szCs w:val="20"/>
                </w:rPr>
                <w:id w:val="-1813329615"/>
                <w:placeholder>
                  <w:docPart w:val="8FA81C4443104A38AE9095223999EEE4"/>
                </w:placeholder>
                <w:date w:fullDate="2019-10-31T00:00:00Z">
                  <w:dateFormat w:val="dd.MM.yyyy"/>
                  <w:lid w:val="sk-SK"/>
                  <w:storeMappedDataAs w:val="dateTime"/>
                  <w:calendar w:val="gregorian"/>
                </w:date>
              </w:sdtPr>
              <w:sdtEndPr/>
              <w:sdtContent>
                <w:customXmlInsRangeEnd w:id="33"/>
                <w:ins w:id="34" w:author="Autor">
                  <w:r w:rsidR="00D26F6D">
                    <w:rPr>
                      <w:rFonts w:eastAsia="Times New Roman" w:cs="Times New Roman"/>
                      <w:szCs w:val="20"/>
                    </w:rPr>
                    <w:t>31.10.2019</w:t>
                  </w:r>
                </w:ins>
                <w:customXmlInsRangeStart w:id="35" w:author="Autor"/>
              </w:sdtContent>
            </w:sdt>
            <w:customXmlInsRangeEnd w:id="35"/>
          </w:p>
        </w:tc>
      </w:tr>
      <w:tr w:rsidR="00D84FE7" w:rsidRPr="00D84FE7" w14:paraId="571624D2" w14:textId="77777777" w:rsidTr="001C6A00">
        <w:tc>
          <w:tcPr>
            <w:tcW w:w="2268" w:type="dxa"/>
            <w:shd w:val="clear" w:color="auto" w:fill="B2A1C7" w:themeFill="accent4" w:themeFillTint="99"/>
          </w:tcPr>
          <w:p w14:paraId="42F14EEE"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14:paraId="3E6DC984" w14:textId="297DA5B6" w:rsidR="00950F81" w:rsidRDefault="00950F81" w:rsidP="00950F81">
            <w:pPr>
              <w:jc w:val="both"/>
              <w:rPr>
                <w:szCs w:val="20"/>
              </w:rPr>
            </w:pPr>
            <w:r>
              <w:rPr>
                <w:szCs w:val="20"/>
              </w:rPr>
              <w:t>JUDr. Denisa Žiláková</w:t>
            </w:r>
          </w:p>
          <w:p w14:paraId="14D8AA9E"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078F79B0" w14:textId="51DFEB0A" w:rsidR="007E73FB" w:rsidRDefault="007E73FB" w:rsidP="00473B77">
      <w:pPr>
        <w:rPr>
          <w:ins w:id="36" w:author="Autor"/>
          <w:b/>
        </w:rPr>
      </w:pPr>
    </w:p>
    <w:p w14:paraId="1648CFA1" w14:textId="77777777" w:rsidR="00844B9F" w:rsidRDefault="00844B9F" w:rsidP="00473B77">
      <w:pPr>
        <w:rPr>
          <w:ins w:id="37" w:author="Autor"/>
          <w:b/>
        </w:rPr>
      </w:pPr>
    </w:p>
    <w:p w14:paraId="5661FA3A" w14:textId="77777777" w:rsidR="00883EC0" w:rsidRPr="00D26F6D" w:rsidRDefault="00883EC0" w:rsidP="00D26F6D">
      <w:pPr>
        <w:pBdr>
          <w:bottom w:val="single" w:sz="12" w:space="1" w:color="auto"/>
        </w:pBdr>
        <w:spacing w:after="0"/>
        <w:rPr>
          <w:i/>
          <w:rPrChange w:id="38" w:author="Autor">
            <w:rPr>
              <w:b/>
            </w:rPr>
          </w:rPrChange>
        </w:rPr>
        <w:pPrChange w:id="39" w:author="Autor">
          <w:pPr/>
        </w:pPrChange>
      </w:pPr>
    </w:p>
    <w:p w14:paraId="263C0FE8" w14:textId="2D9208A2" w:rsidR="00EF3EDE" w:rsidRPr="00EF3EDE" w:rsidRDefault="00EF3EDE" w:rsidP="00EF3EDE">
      <w:pPr>
        <w:pBdr>
          <w:bottom w:val="single" w:sz="12" w:space="1" w:color="auto"/>
        </w:pBdr>
        <w:spacing w:after="0"/>
        <w:rPr>
          <w:b/>
          <w:i/>
        </w:rPr>
      </w:pPr>
      <w:r w:rsidRPr="00EF3EDE">
        <w:rPr>
          <w:i/>
        </w:rPr>
        <w:t>Rozhodnutie o schválení ŽoNFP – určenie podmienok</w:t>
      </w:r>
    </w:p>
    <w:p w14:paraId="693B0F3F" w14:textId="77777777" w:rsidR="00EF3EDE" w:rsidRPr="001C6A00" w:rsidRDefault="00EF3EDE" w:rsidP="001C6A00">
      <w:pPr>
        <w:pBdr>
          <w:bottom w:val="single" w:sz="12" w:space="1" w:color="auto"/>
        </w:pBdr>
        <w:spacing w:after="0"/>
        <w:jc w:val="center"/>
        <w:rPr>
          <w:b/>
        </w:rPr>
      </w:pPr>
    </w:p>
    <w:p w14:paraId="19C4C72B" w14:textId="77777777" w:rsidR="007E73FB" w:rsidRPr="00675262" w:rsidRDefault="007E73FB" w:rsidP="007E73FB">
      <w:pPr>
        <w:pBdr>
          <w:bottom w:val="single" w:sz="12" w:space="1" w:color="auto"/>
        </w:pBdr>
        <w:spacing w:after="0"/>
        <w:jc w:val="center"/>
        <w:rPr>
          <w:b/>
        </w:rPr>
      </w:pPr>
      <w:r w:rsidRPr="00675262">
        <w:rPr>
          <w:b/>
        </w:rPr>
        <w:t xml:space="preserve">Identifikácia riadiaceho orgánu </w:t>
      </w:r>
    </w:p>
    <w:p w14:paraId="2D1989F3" w14:textId="77777777" w:rsidR="007E73FB" w:rsidRPr="00675262" w:rsidRDefault="007E73FB" w:rsidP="007E73FB">
      <w:pPr>
        <w:pBdr>
          <w:bottom w:val="single" w:sz="12" w:space="1" w:color="auto"/>
        </w:pBdr>
        <w:jc w:val="center"/>
        <w:rPr>
          <w:b/>
        </w:rPr>
      </w:pPr>
      <w:r w:rsidRPr="00675262">
        <w:rPr>
          <w:b/>
        </w:rPr>
        <w:t>(označenie orgánu, ktorý rozhodnutie vydal)</w:t>
      </w:r>
    </w:p>
    <w:p w14:paraId="47CDF423" w14:textId="77777777" w:rsidR="007E73FB" w:rsidRDefault="007E73FB" w:rsidP="007E73FB"/>
    <w:p w14:paraId="22C13842" w14:textId="77777777" w:rsidR="006C4052" w:rsidRDefault="006C4052" w:rsidP="006C4052">
      <w:pPr>
        <w:jc w:val="center"/>
        <w:rPr>
          <w:rFonts w:eastAsia="Times New Roman"/>
          <w:b/>
        </w:rPr>
      </w:pPr>
      <w:r>
        <w:rPr>
          <w:b/>
        </w:rPr>
        <w:t>ROZHODNUTIE</w:t>
      </w:r>
    </w:p>
    <w:p w14:paraId="69980721" w14:textId="5AAEC886" w:rsidR="006C4052" w:rsidRDefault="006C4052" w:rsidP="006C4052">
      <w:pPr>
        <w:jc w:val="center"/>
        <w:rPr>
          <w:b/>
        </w:rPr>
      </w:pPr>
      <w:r>
        <w:rPr>
          <w:b/>
        </w:rPr>
        <w:t>O SCHVÁLENÍ ŽIADOSTI O POSKYTNUTIE NENÁVRATNÉHO FINANČNÉHO PRÍSPEVKU</w:t>
      </w:r>
    </w:p>
    <w:tbl>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3C121D" w:rsidRPr="001341AE" w14:paraId="168DCA8A" w14:textId="77777777" w:rsidTr="001C6A00">
        <w:trPr>
          <w:trHeight w:val="691"/>
        </w:trPr>
        <w:tc>
          <w:tcPr>
            <w:tcW w:w="4606" w:type="dxa"/>
            <w:shd w:val="clear" w:color="auto" w:fill="CCC0D9"/>
            <w:vAlign w:val="center"/>
          </w:tcPr>
          <w:p w14:paraId="6F655BB4" w14:textId="23B692EE" w:rsidR="003C121D" w:rsidRPr="001341AE" w:rsidRDefault="003C121D" w:rsidP="001C6A00">
            <w:pPr>
              <w:spacing w:after="0" w:line="240" w:lineRule="auto"/>
              <w:jc w:val="center"/>
              <w:rPr>
                <w:b/>
              </w:rPr>
            </w:pPr>
            <w:r w:rsidRPr="001C6A00">
              <w:rPr>
                <w:b/>
                <w:sz w:val="22"/>
              </w:rPr>
              <w:t>Identifikácia žiadateľa (ďalej len ,,žiadateľ“)</w:t>
            </w:r>
          </w:p>
        </w:tc>
        <w:tc>
          <w:tcPr>
            <w:tcW w:w="4606" w:type="dxa"/>
          </w:tcPr>
          <w:p w14:paraId="1E7C030D" w14:textId="77777777" w:rsidR="003C121D" w:rsidRPr="001341AE" w:rsidRDefault="003C121D" w:rsidP="001C6A00">
            <w:pPr>
              <w:spacing w:after="0" w:line="240" w:lineRule="auto"/>
              <w:jc w:val="both"/>
            </w:pPr>
          </w:p>
        </w:tc>
      </w:tr>
      <w:tr w:rsidR="003C121D" w:rsidRPr="001341AE" w14:paraId="22DA89B1" w14:textId="77777777" w:rsidTr="001C6A00">
        <w:trPr>
          <w:trHeight w:val="857"/>
        </w:trPr>
        <w:tc>
          <w:tcPr>
            <w:tcW w:w="4606" w:type="dxa"/>
            <w:shd w:val="clear" w:color="auto" w:fill="CCC0D9"/>
            <w:vAlign w:val="center"/>
          </w:tcPr>
          <w:p w14:paraId="589FC82E" w14:textId="253D1238" w:rsidR="003C121D" w:rsidRPr="001341AE" w:rsidRDefault="003C121D"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04CF6175" w14:textId="77777777" w:rsidR="003C121D" w:rsidRPr="001341AE" w:rsidRDefault="003C121D" w:rsidP="001C6A00">
            <w:pPr>
              <w:spacing w:after="0" w:line="240" w:lineRule="auto"/>
              <w:jc w:val="both"/>
            </w:pPr>
          </w:p>
        </w:tc>
      </w:tr>
      <w:tr w:rsidR="003C121D" w:rsidRPr="001341AE" w14:paraId="0D508DB9" w14:textId="77777777" w:rsidTr="001C6A00">
        <w:trPr>
          <w:trHeight w:val="686"/>
        </w:trPr>
        <w:tc>
          <w:tcPr>
            <w:tcW w:w="4606" w:type="dxa"/>
            <w:shd w:val="clear" w:color="auto" w:fill="CCC0D9"/>
            <w:vAlign w:val="center"/>
          </w:tcPr>
          <w:p w14:paraId="34E10A04" w14:textId="77777777" w:rsidR="003C121D" w:rsidRPr="001341AE" w:rsidRDefault="003C121D" w:rsidP="001C6A00">
            <w:pPr>
              <w:spacing w:after="0" w:line="240" w:lineRule="auto"/>
              <w:jc w:val="center"/>
              <w:rPr>
                <w:b/>
              </w:rPr>
            </w:pPr>
            <w:r w:rsidRPr="001C6A00">
              <w:rPr>
                <w:b/>
                <w:sz w:val="22"/>
              </w:rPr>
              <w:t>Kód výzvy/vyzvania</w:t>
            </w:r>
            <w:r>
              <w:rPr>
                <w:b/>
                <w:sz w:val="22"/>
              </w:rPr>
              <w:br/>
              <w:t>(ďalej len „výzva“)</w:t>
            </w:r>
          </w:p>
        </w:tc>
        <w:tc>
          <w:tcPr>
            <w:tcW w:w="4606" w:type="dxa"/>
          </w:tcPr>
          <w:p w14:paraId="384A1691" w14:textId="77777777" w:rsidR="003C121D" w:rsidRPr="001341AE" w:rsidRDefault="003C121D" w:rsidP="001C6A00">
            <w:pPr>
              <w:spacing w:after="0" w:line="240" w:lineRule="auto"/>
              <w:jc w:val="both"/>
            </w:pPr>
          </w:p>
        </w:tc>
      </w:tr>
    </w:tbl>
    <w:p w14:paraId="0495206A" w14:textId="08565DF3" w:rsidR="007E73FB" w:rsidRPr="008C1C29" w:rsidRDefault="006C4052" w:rsidP="006C4052">
      <w:pPr>
        <w:jc w:val="both"/>
      </w:pPr>
      <w:r>
        <w:t>Riadiaci orgán (........identifikácia RO) na základe výsledkov konania o  žiadosti o poskytnutie nenávratného finančného príspevku</w:t>
      </w:r>
    </w:p>
    <w:p w14:paraId="4DBC2169" w14:textId="35E9B6D1" w:rsidR="006C4052" w:rsidRDefault="006C4052" w:rsidP="006C4052">
      <w:pPr>
        <w:spacing w:before="240"/>
        <w:jc w:val="both"/>
        <w:rPr>
          <w:rFonts w:eastAsia="Times New Roman"/>
        </w:rPr>
      </w:pPr>
      <w:r>
        <w:t>rozhodol tak, že v súlade s § 19 ods. 8 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455AA7AA" w14:textId="77777777" w:rsidR="006C4052" w:rsidRDefault="006C4052" w:rsidP="006C4052">
      <w:pPr>
        <w:spacing w:before="240"/>
        <w:jc w:val="center"/>
        <w:rPr>
          <w:b/>
        </w:rPr>
      </w:pPr>
      <w:r>
        <w:rPr>
          <w:b/>
        </w:rPr>
        <w:t>s ch v a ľ u j e</w:t>
      </w:r>
    </w:p>
    <w:p w14:paraId="41DEFB86"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22642A8F" w14:textId="3EB1DB25" w:rsidR="006C4052" w:rsidRDefault="006C4052" w:rsidP="006C4052">
      <w:pPr>
        <w:spacing w:before="240"/>
        <w:jc w:val="both"/>
      </w:pPr>
      <w:r>
        <w:t>Na základe výsledkov konania o žiadosti boli v súlade s § 19 ods. 11 zákona o príspevku z</w:t>
      </w:r>
      <w:r w:rsidR="004015B6">
        <w:t> </w:t>
      </w:r>
      <w:r>
        <w:t>EŠIF určená/é nasledujúca/e podmienka/y:</w:t>
      </w:r>
    </w:p>
    <w:p w14:paraId="77C1727C" w14:textId="77777777" w:rsidR="006C4052" w:rsidRDefault="006C4052" w:rsidP="006C4052">
      <w:pPr>
        <w:spacing w:before="240"/>
        <w:jc w:val="both"/>
      </w:pPr>
      <w:r>
        <w:t>........</w:t>
      </w:r>
    </w:p>
    <w:p w14:paraId="5351E446" w14:textId="77777777" w:rsidR="006C4052" w:rsidRDefault="006C4052" w:rsidP="006C4052">
      <w:pPr>
        <w:spacing w:before="240"/>
        <w:jc w:val="both"/>
      </w:pPr>
      <w:r>
        <w:t>........</w:t>
      </w:r>
    </w:p>
    <w:p w14:paraId="07AF3A8F" w14:textId="09E59C3A" w:rsidR="006C4052" w:rsidRDefault="006C4052" w:rsidP="006C4052">
      <w:pPr>
        <w:spacing w:before="240"/>
        <w:jc w:val="both"/>
      </w:pPr>
      <w:r>
        <w:t>Splnenie vyššie uvedenej/ých podmienky/ok je žiadateľ povinný preukázať v lehote do......... a to predložením ................... riadiacemu orgánu</w:t>
      </w:r>
      <w:r w:rsidR="004015B6">
        <w:t xml:space="preserve"> </w:t>
      </w:r>
      <w:r>
        <w:t xml:space="preserve">v písomnej forme. V prípade nepreukázania splnenia vyššie uvedenej/ých podmienky/podmienok v stanovenej lehote, riadiaci orgán </w:t>
      </w:r>
      <w:r>
        <w:lastRenderedPageBreak/>
        <w:t>v súlade s § 25 ods. 5 písm. b) zákona o príspevku z EŠIF nezašle žiadateľovi návrh na</w:t>
      </w:r>
      <w:r w:rsidR="004015B6">
        <w:t> </w:t>
      </w:r>
      <w:r>
        <w:t xml:space="preserve">uzavretie zmluvy o poskytnutí nenávratného finančného príspevku. </w:t>
      </w:r>
    </w:p>
    <w:p w14:paraId="68662D5B" w14:textId="5ADFF36A" w:rsidR="006C4052" w:rsidRDefault="006C4052" w:rsidP="006C4052">
      <w:pPr>
        <w:spacing w:before="240"/>
        <w:jc w:val="both"/>
      </w:pPr>
      <w:r>
        <w:rPr>
          <w:b/>
        </w:rPr>
        <w:t>Odôvodnenie</w:t>
      </w:r>
      <w:r>
        <w:rPr>
          <w:color w:val="FF0000"/>
          <w:sz w:val="18"/>
          <w:szCs w:val="18"/>
        </w:rPr>
        <w:t>: ..........Pozn.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na základe čoho žiadosť schválil. Uvedené overenie splnenia podmienok poskytovania príspevku nelimituje poskytovateľa alebo iný orgán oprávnený na</w:t>
      </w:r>
      <w:del w:id="40" w:author="Autor">
        <w:r>
          <w:delText xml:space="preserve"> </w:delText>
        </w:r>
      </w:del>
      <w:ins w:id="41" w:author="Autor">
        <w:r w:rsidR="009250CC">
          <w:t> </w:t>
        </w:r>
      </w:ins>
      <w:r>
        <w:t>výkon kontroly alebo 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 V súlade s výzvou bolo zároveň v konaní o žiadosti rozhodnuté, že žiadateľ je povinný preukázať splnenie podmienok v lehote a spôsobom ako je uvedené vo</w:t>
      </w:r>
      <w:r w:rsidR="004015B6">
        <w:t> </w:t>
      </w:r>
      <w:r>
        <w:t xml:space="preserve">výroku tohto rozhodnutia. </w:t>
      </w:r>
    </w:p>
    <w:p w14:paraId="32E6D8BF" w14:textId="77777777" w:rsidR="006C4052" w:rsidRDefault="006C4052" w:rsidP="006C4052">
      <w:pPr>
        <w:spacing w:before="240"/>
        <w:ind w:firstLine="708"/>
        <w:jc w:val="both"/>
      </w:pPr>
      <w:r>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5D15E550" w14:textId="5C8A2031" w:rsidR="006C4052" w:rsidRDefault="006C4052" w:rsidP="006C4052">
      <w:pPr>
        <w:spacing w:before="240"/>
        <w:ind w:firstLine="708"/>
        <w:jc w:val="both"/>
      </w:pPr>
      <w:r>
        <w:t>V súlade s ustanovením § 25 ods. 2 zákona o príspevku z EŠIF právny nárok na</w:t>
      </w:r>
      <w:r w:rsidR="004015B6">
        <w:t> </w:t>
      </w:r>
      <w:r>
        <w:t xml:space="preserve">poskytnutie príspevku vzniká nadobudnutím účinnosti zmluvy o poskytnutí nenávratného finančného príspevku. Poskytnutie príspevku na základe zmluvy </w:t>
      </w:r>
      <w:ins w:id="42" w:author="Autor">
        <w:r w:rsidR="00C45EE0">
          <w:t xml:space="preserve">o poskytnutí nenávratného finančného príspevku </w:t>
        </w:r>
      </w:ins>
      <w:r>
        <w:t xml:space="preserve">je viazané na splnenie podmienok </w:t>
      </w:r>
      <w:del w:id="43" w:author="Autor">
        <w:r>
          <w:delText>dohodnutých</w:delText>
        </w:r>
      </w:del>
      <w:ins w:id="44" w:author="Autor">
        <w:r w:rsidR="00745028">
          <w:t>ustanovených</w:t>
        </w:r>
      </w:ins>
      <w:r w:rsidR="00745028">
        <w:t xml:space="preserve"> </w:t>
      </w:r>
      <w:r>
        <w:t>v</w:t>
      </w:r>
      <w:r w:rsidR="00136D42">
        <w:t> </w:t>
      </w:r>
      <w:r>
        <w:t>zmluve</w:t>
      </w:r>
      <w:ins w:id="45" w:author="Autor">
        <w:r w:rsidR="00136D42">
          <w:t xml:space="preserve"> o poskytnutí nenávratného finančného príspevku</w:t>
        </w:r>
      </w:ins>
      <w:r>
        <w:t>.</w:t>
      </w:r>
    </w:p>
    <w:p w14:paraId="2C0B044E" w14:textId="33031EE3"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DB100CC" w14:textId="76F622A8" w:rsidR="006C4052" w:rsidRDefault="006C4052" w:rsidP="006C4052">
      <w:pPr>
        <w:spacing w:before="240"/>
        <w:jc w:val="both"/>
      </w:pPr>
      <w:r>
        <w:lastRenderedPageBreak/>
        <w:t>Žiadateľ je oprávnený</w:t>
      </w:r>
      <w:r w:rsidR="00B26F00">
        <w:t xml:space="preserve"> </w:t>
      </w:r>
      <w:ins w:id="46" w:author="Autor">
        <w:r w:rsidR="00B26F00">
          <w:t>po nadobudnutí právoplatnosti tohto rozhodnutia</w:t>
        </w:r>
        <w:r>
          <w:t xml:space="preserve"> </w:t>
        </w:r>
      </w:ins>
      <w:r>
        <w:t>podať podnet na</w:t>
      </w:r>
      <w:del w:id="47" w:author="Autor">
        <w:r>
          <w:delText xml:space="preserve"> </w:delText>
        </w:r>
      </w:del>
      <w:ins w:id="48" w:author="Autor">
        <w:r w:rsidR="009250CC">
          <w:t> </w:t>
        </w:r>
      </w:ins>
      <w:r>
        <w:t>preskúmanie rozhodnutia mimo odvolacieho konania v súlade s podmienkami uvedenými v</w:t>
      </w:r>
      <w:del w:id="49" w:author="Autor">
        <w:r>
          <w:delText xml:space="preserve"> </w:delText>
        </w:r>
      </w:del>
      <w:ins w:id="50" w:author="Autor">
        <w:r w:rsidR="009250CC">
          <w:t> </w:t>
        </w:r>
      </w:ins>
      <w:r>
        <w:t>§ 24 zákona o príspevku z EŠIF.</w:t>
      </w:r>
    </w:p>
    <w:p w14:paraId="4A78717E" w14:textId="77777777" w:rsidR="006C4052" w:rsidRDefault="006C4052" w:rsidP="006C4052">
      <w:pPr>
        <w:spacing w:before="240"/>
        <w:jc w:val="both"/>
      </w:pPr>
      <w:r>
        <w:t>Toto rozhodnutie je preskúmateľné súdom.</w:t>
      </w:r>
    </w:p>
    <w:p w14:paraId="16E995A6" w14:textId="77777777" w:rsidR="00262349" w:rsidRDefault="00262349" w:rsidP="00262349">
      <w:pPr>
        <w:spacing w:before="240"/>
        <w:jc w:val="both"/>
        <w:rPr>
          <w:ins w:id="51" w:author="Autor"/>
          <w:color w:val="FF0000"/>
          <w:sz w:val="20"/>
          <w:szCs w:val="20"/>
        </w:rPr>
      </w:pPr>
    </w:p>
    <w:p w14:paraId="7E1820F3" w14:textId="77777777" w:rsidR="00262349" w:rsidRDefault="00262349" w:rsidP="00262349">
      <w:pPr>
        <w:spacing w:before="240"/>
        <w:jc w:val="both"/>
        <w:rPr>
          <w:ins w:id="52" w:author="Autor"/>
          <w:color w:val="FF0000"/>
          <w:sz w:val="20"/>
          <w:szCs w:val="20"/>
        </w:rPr>
      </w:pPr>
    </w:p>
    <w:p w14:paraId="59FBFB67" w14:textId="03FF8EDB" w:rsidR="00262349" w:rsidRDefault="00262349" w:rsidP="00262349">
      <w:pPr>
        <w:spacing w:before="240"/>
        <w:jc w:val="both"/>
        <w:rPr>
          <w:ins w:id="53" w:author="Autor"/>
        </w:rPr>
      </w:pPr>
      <w:ins w:id="54" w:author="Autor">
        <w:r w:rsidRPr="00AD0FDB">
          <w:rPr>
            <w:color w:val="FF0000"/>
            <w:sz w:val="20"/>
            <w:szCs w:val="20"/>
          </w:rPr>
          <w:t>Pozn. Alternatíva č. 1</w:t>
        </w:r>
        <w:r>
          <w:t xml:space="preserve"> </w:t>
        </w:r>
        <w:r>
          <w:rPr>
            <w:color w:val="FF0000"/>
            <w:sz w:val="20"/>
            <w:szCs w:val="20"/>
          </w:rPr>
          <w:t xml:space="preserve"> v prípade písomného vyhotovenia rozhodnutia:</w:t>
        </w:r>
      </w:ins>
    </w:p>
    <w:p w14:paraId="729547BF" w14:textId="77777777" w:rsidR="00262349" w:rsidRDefault="00262349" w:rsidP="006C4052">
      <w:pPr>
        <w:spacing w:before="240"/>
        <w:jc w:val="both"/>
        <w:rPr>
          <w:ins w:id="55" w:author="Autor"/>
        </w:rPr>
      </w:pPr>
    </w:p>
    <w:p w14:paraId="09A6D162" w14:textId="2A17EABE" w:rsidR="006C4052" w:rsidRDefault="006C4052" w:rsidP="006C4052">
      <w:pPr>
        <w:spacing w:before="240"/>
        <w:jc w:val="both"/>
      </w:pPr>
      <w:r>
        <w:t>V............., dňa........................</w:t>
      </w:r>
    </w:p>
    <w:p w14:paraId="5FBB5193" w14:textId="77777777" w:rsidR="006C4052" w:rsidRDefault="006C4052" w:rsidP="006C4052">
      <w:pPr>
        <w:spacing w:before="240"/>
        <w:jc w:val="both"/>
      </w:pPr>
      <w:r>
        <w:t xml:space="preserve">                                                                                      ..............................................</w:t>
      </w:r>
    </w:p>
    <w:p w14:paraId="30355E5A" w14:textId="77777777" w:rsidR="006C4052" w:rsidRDefault="006C4052" w:rsidP="006C4052">
      <w:pPr>
        <w:jc w:val="both"/>
      </w:pPr>
      <w:r>
        <w:t xml:space="preserve">                                                        (meno, priezvisko, funkcia a podpis oprávnenej osoby RO)</w:t>
      </w:r>
    </w:p>
    <w:p w14:paraId="6246B6CC" w14:textId="78D38D15" w:rsidR="007E73FB" w:rsidRPr="00D26F6D" w:rsidRDefault="006C4052" w:rsidP="001C6A00">
      <w:pPr>
        <w:rPr>
          <w:rPrChange w:id="56" w:author="Autor">
            <w:rPr>
              <w:b/>
            </w:rPr>
          </w:rPrChange>
        </w:rPr>
      </w:pPr>
      <w:r>
        <w:t xml:space="preserve">                                                                                      (odtlačok úradnej pečiatky)</w:t>
      </w:r>
    </w:p>
    <w:p w14:paraId="66D84C3F" w14:textId="28E7ABF6" w:rsidR="00262349" w:rsidRDefault="00262349" w:rsidP="001C6A00">
      <w:pPr>
        <w:rPr>
          <w:ins w:id="57" w:author="Autor"/>
        </w:rPr>
      </w:pPr>
    </w:p>
    <w:p w14:paraId="6C321A8C" w14:textId="77777777" w:rsidR="00262349" w:rsidRDefault="00262349" w:rsidP="00262349">
      <w:pPr>
        <w:spacing w:before="240"/>
        <w:jc w:val="both"/>
        <w:rPr>
          <w:ins w:id="58" w:author="Autor"/>
          <w:color w:val="FF0000"/>
          <w:sz w:val="20"/>
          <w:szCs w:val="20"/>
        </w:rPr>
      </w:pPr>
      <w:ins w:id="59" w:author="Autor">
        <w:r>
          <w:rPr>
            <w:color w:val="FF0000"/>
            <w:sz w:val="20"/>
            <w:szCs w:val="20"/>
          </w:rPr>
          <w:t>Pozn. Alternatíva č. 2 v prípade rozhodnutia vydávaného elektronicky:</w:t>
        </w:r>
      </w:ins>
    </w:p>
    <w:p w14:paraId="4F34997F" w14:textId="77777777" w:rsidR="00712776" w:rsidRDefault="00712776" w:rsidP="00712776">
      <w:pPr>
        <w:spacing w:before="240"/>
        <w:jc w:val="both"/>
        <w:rPr>
          <w:ins w:id="60" w:author="Autor"/>
        </w:rPr>
      </w:pPr>
      <w:ins w:id="61" w:author="Autor">
        <w:r>
          <w:t xml:space="preserve">                                                                                         ..............................................</w:t>
        </w:r>
      </w:ins>
    </w:p>
    <w:p w14:paraId="2FF174A7" w14:textId="47215259" w:rsidR="00712776" w:rsidRDefault="00712776" w:rsidP="00712776">
      <w:pPr>
        <w:jc w:val="both"/>
        <w:rPr>
          <w:ins w:id="62" w:author="Autor"/>
        </w:rPr>
      </w:pPr>
      <w:ins w:id="63" w:author="Autor">
        <w:r>
          <w:t xml:space="preserve">                                                        (meno, priezvisko</w:t>
        </w:r>
        <w:r w:rsidR="007F73BA">
          <w:t xml:space="preserve"> a</w:t>
        </w:r>
        <w:r>
          <w:t xml:space="preserve"> funkcia oprávnenej osoby RO)</w:t>
        </w:r>
      </w:ins>
    </w:p>
    <w:p w14:paraId="6774FC9A" w14:textId="77777777" w:rsidR="00712776" w:rsidRDefault="00712776" w:rsidP="00262349">
      <w:pPr>
        <w:pStyle w:val="Default"/>
        <w:rPr>
          <w:ins w:id="64" w:author="Autor"/>
          <w:color w:val="auto"/>
        </w:rPr>
      </w:pPr>
    </w:p>
    <w:p w14:paraId="4E2696AF" w14:textId="77777777" w:rsidR="00712776" w:rsidRDefault="00712776" w:rsidP="00262349">
      <w:pPr>
        <w:pStyle w:val="Default"/>
        <w:rPr>
          <w:ins w:id="65" w:author="Autor"/>
          <w:color w:val="auto"/>
        </w:rPr>
      </w:pPr>
    </w:p>
    <w:p w14:paraId="554704FF" w14:textId="77777777" w:rsidR="00712776" w:rsidRDefault="00712776" w:rsidP="00262349">
      <w:pPr>
        <w:pStyle w:val="Default"/>
        <w:rPr>
          <w:ins w:id="66" w:author="Autor"/>
          <w:color w:val="auto"/>
        </w:rPr>
      </w:pPr>
    </w:p>
    <w:p w14:paraId="56408702" w14:textId="54477B03" w:rsidR="00262349" w:rsidRDefault="00262349" w:rsidP="009250CC">
      <w:pPr>
        <w:pStyle w:val="Default"/>
        <w:jc w:val="both"/>
        <w:rPr>
          <w:ins w:id="67" w:author="Autor"/>
          <w:color w:val="auto"/>
          <w:sz w:val="23"/>
          <w:szCs w:val="23"/>
          <w:vertAlign w:val="superscript"/>
        </w:rPr>
      </w:pPr>
      <w:ins w:id="68" w:author="Auto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ins>
    </w:p>
    <w:p w14:paraId="04882F19" w14:textId="77777777" w:rsidR="00262349" w:rsidRDefault="00262349" w:rsidP="00262349">
      <w:pPr>
        <w:rPr>
          <w:ins w:id="69" w:author="Autor"/>
          <w:color w:val="1F497D"/>
          <w:sz w:val="22"/>
        </w:rPr>
      </w:pPr>
    </w:p>
    <w:p w14:paraId="77837D9D" w14:textId="77777777" w:rsidR="00262349" w:rsidRDefault="00262349" w:rsidP="00262349">
      <w:pPr>
        <w:spacing w:before="240"/>
        <w:jc w:val="both"/>
        <w:rPr>
          <w:ins w:id="70" w:author="Autor"/>
        </w:rPr>
      </w:pPr>
    </w:p>
    <w:p w14:paraId="0A76DE55" w14:textId="77777777" w:rsidR="00262349" w:rsidRDefault="00262349" w:rsidP="00262349">
      <w:pPr>
        <w:rPr>
          <w:ins w:id="71" w:author="Autor"/>
        </w:rPr>
      </w:pPr>
    </w:p>
    <w:p w14:paraId="5ABCCAAA" w14:textId="77777777" w:rsidR="00262349" w:rsidRPr="001C6A00" w:rsidRDefault="00262349" w:rsidP="001C6A00">
      <w:pPr>
        <w:rPr>
          <w:ins w:id="72" w:author="Autor"/>
          <w:b/>
        </w:rPr>
      </w:pPr>
    </w:p>
    <w:p w14:paraId="4DDF8D8B" w14:textId="77777777" w:rsidR="00EF3EDE" w:rsidRPr="00EF3EDE" w:rsidRDefault="00EF3EDE" w:rsidP="004015B6">
      <w:pPr>
        <w:pageBreakBefore/>
        <w:pBdr>
          <w:bottom w:val="single" w:sz="12" w:space="1" w:color="auto"/>
        </w:pBdr>
        <w:spacing w:after="0"/>
        <w:rPr>
          <w:b/>
          <w:i/>
        </w:rPr>
      </w:pPr>
      <w:r w:rsidRPr="00EF3EDE">
        <w:rPr>
          <w:i/>
        </w:rPr>
        <w:lastRenderedPageBreak/>
        <w:t>Rozhodnutie o schválení ŽoNFP – bez určenia podmienok</w:t>
      </w:r>
    </w:p>
    <w:p w14:paraId="1445FABF" w14:textId="77777777" w:rsidR="00EF3EDE" w:rsidRDefault="00EF3EDE" w:rsidP="00EF3EDE">
      <w:pPr>
        <w:pBdr>
          <w:bottom w:val="single" w:sz="12" w:space="1" w:color="auto"/>
        </w:pBdr>
        <w:spacing w:after="0"/>
        <w:jc w:val="center"/>
        <w:rPr>
          <w:b/>
        </w:rPr>
      </w:pPr>
    </w:p>
    <w:p w14:paraId="5BB11E6B"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4E8CF1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625D14CB" w14:textId="77777777" w:rsidR="00EF3EDE" w:rsidRDefault="00EF3EDE" w:rsidP="00EF3EDE"/>
    <w:p w14:paraId="628AB4D4" w14:textId="77777777" w:rsidR="006C4052" w:rsidRDefault="006C4052" w:rsidP="006C4052">
      <w:pPr>
        <w:jc w:val="center"/>
        <w:rPr>
          <w:rFonts w:eastAsia="Times New Roman"/>
          <w:b/>
        </w:rPr>
      </w:pPr>
      <w:r>
        <w:rPr>
          <w:b/>
        </w:rPr>
        <w:t>ROZHODNUTIE</w:t>
      </w:r>
    </w:p>
    <w:p w14:paraId="7E481116" w14:textId="53A3F064" w:rsidR="006C4052" w:rsidRDefault="006C4052" w:rsidP="006C4052">
      <w:pPr>
        <w:jc w:val="center"/>
        <w:rPr>
          <w:b/>
        </w:rPr>
      </w:pPr>
      <w:r>
        <w:rPr>
          <w:b/>
        </w:rPr>
        <w:t>O SCHVÁLENÍ ŽIADOSTI O POSKYTNUTIE NENÁVRATNÉHO FINANČN</w:t>
      </w:r>
      <w:r w:rsidR="004015B6">
        <w:rPr>
          <w:b/>
        </w:rPr>
        <w:t>ÉHO</w:t>
      </w:r>
      <w:r>
        <w:rPr>
          <w:b/>
        </w:rPr>
        <w:t xml:space="preserve"> PRÍSPEVK</w:t>
      </w:r>
      <w:r w:rsidR="004015B6">
        <w:rPr>
          <w:b/>
        </w:rPr>
        <w:t>U</w:t>
      </w:r>
    </w:p>
    <w:p w14:paraId="3048E7A6" w14:textId="5B9C7267" w:rsidR="00EF3EDE" w:rsidRPr="008C1C29" w:rsidRDefault="006C4052" w:rsidP="006C4052">
      <w:pPr>
        <w:jc w:val="both"/>
      </w:pPr>
      <w:r>
        <w:t xml:space="preserve">Riadiaci orgán (........identifikácia RO) na základe výsledkov konania o  žiadosti o poskytnutie nenávratného finančného </w:t>
      </w:r>
      <w:del w:id="73" w:author="Autor">
        <w:r>
          <w:delText>príspevok</w:delText>
        </w:r>
      </w:del>
      <w:ins w:id="74" w:author="Autor">
        <w:r>
          <w:t>príspevk</w:t>
        </w:r>
        <w:r w:rsidR="00136D42">
          <w:t>u</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42D38F2" w14:textId="77777777" w:rsidTr="001C6A00">
        <w:trPr>
          <w:trHeight w:val="691"/>
        </w:trPr>
        <w:tc>
          <w:tcPr>
            <w:tcW w:w="4606" w:type="dxa"/>
            <w:shd w:val="clear" w:color="auto" w:fill="CCC0D9"/>
            <w:vAlign w:val="center"/>
          </w:tcPr>
          <w:p w14:paraId="77EBA48B"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144F26" w14:textId="77777777" w:rsidR="00EF3EDE" w:rsidRPr="001341AE" w:rsidRDefault="00EF3EDE" w:rsidP="001C6A00">
            <w:pPr>
              <w:spacing w:after="0" w:line="240" w:lineRule="auto"/>
              <w:jc w:val="both"/>
            </w:pPr>
          </w:p>
        </w:tc>
      </w:tr>
      <w:tr w:rsidR="00EF3EDE" w:rsidRPr="001341AE" w14:paraId="575D4D27" w14:textId="77777777" w:rsidTr="001C6A00">
        <w:trPr>
          <w:trHeight w:val="857"/>
        </w:trPr>
        <w:tc>
          <w:tcPr>
            <w:tcW w:w="4606" w:type="dxa"/>
            <w:shd w:val="clear" w:color="auto" w:fill="CCC0D9"/>
            <w:vAlign w:val="center"/>
          </w:tcPr>
          <w:p w14:paraId="05EE9B72" w14:textId="5A0C4F18" w:rsidR="00EF3EDE" w:rsidRPr="001341AE" w:rsidRDefault="006C4052"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DCE1DE3" w14:textId="77777777" w:rsidR="00EF3EDE" w:rsidRPr="001341AE" w:rsidRDefault="00EF3EDE" w:rsidP="001C6A00">
            <w:pPr>
              <w:spacing w:after="0" w:line="240" w:lineRule="auto"/>
              <w:jc w:val="both"/>
            </w:pPr>
          </w:p>
        </w:tc>
      </w:tr>
      <w:tr w:rsidR="00EF3EDE" w:rsidRPr="001341AE" w14:paraId="51F5D95B" w14:textId="77777777" w:rsidTr="001C6A00">
        <w:trPr>
          <w:trHeight w:val="686"/>
        </w:trPr>
        <w:tc>
          <w:tcPr>
            <w:tcW w:w="4606" w:type="dxa"/>
            <w:shd w:val="clear" w:color="auto" w:fill="CCC0D9"/>
            <w:vAlign w:val="center"/>
          </w:tcPr>
          <w:p w14:paraId="3165BA25"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26A2E347" w14:textId="77777777" w:rsidR="00EF3EDE" w:rsidRPr="001341AE" w:rsidRDefault="00EF3EDE" w:rsidP="001C6A00">
            <w:pPr>
              <w:spacing w:after="0" w:line="240" w:lineRule="auto"/>
              <w:jc w:val="both"/>
            </w:pPr>
          </w:p>
        </w:tc>
      </w:tr>
    </w:tbl>
    <w:p w14:paraId="0C9B4081" w14:textId="17C9F7F0" w:rsidR="006C4052" w:rsidRDefault="006C4052" w:rsidP="006C4052">
      <w:pPr>
        <w:spacing w:before="240"/>
        <w:jc w:val="both"/>
        <w:rPr>
          <w:rFonts w:eastAsia="Times New Roman"/>
        </w:rPr>
      </w:pPr>
      <w:r>
        <w:t>rozhodol tak, že v súlade s § 19 ods. 8 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7D5C68E4" w14:textId="77777777" w:rsidR="006C4052" w:rsidRDefault="006C4052" w:rsidP="006C4052">
      <w:pPr>
        <w:spacing w:before="240"/>
        <w:jc w:val="center"/>
        <w:rPr>
          <w:b/>
          <w:sz w:val="28"/>
          <w:szCs w:val="28"/>
        </w:rPr>
      </w:pPr>
      <w:r>
        <w:rPr>
          <w:b/>
          <w:sz w:val="28"/>
          <w:szCs w:val="28"/>
        </w:rPr>
        <w:t>s ch v a ľ u j e</w:t>
      </w:r>
    </w:p>
    <w:p w14:paraId="3A5586BD"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7E1EDDDE" w14:textId="1BDDBE80"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všetky podmienky poskytnutia príspevku tak, ako boli stanovené vo výzve, na základe čoho žiadosť schválil. Uvedené overenie splnenia podmienok poskytovania príspevku nelimituje poskytovateľa alebo iný orgán oprávnený na</w:t>
      </w:r>
      <w:del w:id="75" w:author="Autor">
        <w:r>
          <w:delText xml:space="preserve"> </w:delText>
        </w:r>
      </w:del>
      <w:ins w:id="76" w:author="Autor">
        <w:r w:rsidR="009250CC">
          <w:t> </w:t>
        </w:r>
      </w:ins>
      <w:r>
        <w:t>výkon kontroly/auditu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w:t>
      </w:r>
    </w:p>
    <w:p w14:paraId="01328C5B" w14:textId="77777777" w:rsidR="006C4052" w:rsidRDefault="006C4052" w:rsidP="006C4052">
      <w:pPr>
        <w:spacing w:before="240"/>
        <w:ind w:firstLine="708"/>
        <w:jc w:val="both"/>
      </w:pPr>
      <w:r>
        <w:lastRenderedPageBreak/>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0B3F3888" w14:textId="24E1E940" w:rsidR="006C4052" w:rsidRDefault="006C4052" w:rsidP="006C4052">
      <w:pPr>
        <w:spacing w:before="240"/>
        <w:ind w:firstLine="708"/>
        <w:jc w:val="both"/>
      </w:pPr>
      <w:r>
        <w:t>V súlade s ustanovením § 25 ods. 2 zákona o príspevku z EŠIF právny nárok na</w:t>
      </w:r>
      <w:r w:rsidR="005E2535">
        <w:t> </w:t>
      </w:r>
      <w:r>
        <w:t>poskytnutie príspevku vzniká nadobudnutím účinnosti zmluvy o poskytnutí nenávratného finančného príspevku. Poskytnutie príspevku na základe zmluvy</w:t>
      </w:r>
      <w:r w:rsidR="00E96802">
        <w:t xml:space="preserve"> </w:t>
      </w:r>
      <w:ins w:id="77" w:author="Autor">
        <w:r w:rsidR="00E96802">
          <w:t>o poskytnutí nenávratného finančného príspevku</w:t>
        </w:r>
        <w:r>
          <w:t xml:space="preserve"> </w:t>
        </w:r>
      </w:ins>
      <w:r>
        <w:t xml:space="preserve">je viazané na splnenie podmienok </w:t>
      </w:r>
      <w:del w:id="78" w:author="Autor">
        <w:r>
          <w:delText>dohodnutých</w:delText>
        </w:r>
      </w:del>
      <w:ins w:id="79" w:author="Autor">
        <w:r w:rsidR="00B162A6">
          <w:t>ustanovených</w:t>
        </w:r>
      </w:ins>
      <w:r w:rsidR="00B162A6">
        <w:t xml:space="preserve"> </w:t>
      </w:r>
      <w:r>
        <w:t>v</w:t>
      </w:r>
      <w:r w:rsidR="0047175F">
        <w:t> </w:t>
      </w:r>
      <w:r>
        <w:t>zmluve</w:t>
      </w:r>
      <w:ins w:id="80" w:author="Autor">
        <w:r w:rsidR="0047175F">
          <w:t xml:space="preserve"> o poskytnutí nenávratného finančného príspevku</w:t>
        </w:r>
      </w:ins>
      <w:r>
        <w:t>.</w:t>
      </w:r>
    </w:p>
    <w:p w14:paraId="13687919" w14:textId="3CEB3008"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29FA8232" w14:textId="5BAA4A4E" w:rsidR="006C4052" w:rsidRDefault="006C4052" w:rsidP="006C4052">
      <w:pPr>
        <w:spacing w:before="240"/>
        <w:jc w:val="both"/>
      </w:pPr>
      <w:r>
        <w:t>Žiadateľ je oprávnený</w:t>
      </w:r>
      <w:r w:rsidR="00B26F00">
        <w:t xml:space="preserve"> </w:t>
      </w:r>
      <w:ins w:id="81" w:author="Autor">
        <w:r w:rsidR="00B26F00">
          <w:t>po nadobudnutí právoplatnosti tohto rozhodnutia</w:t>
        </w:r>
        <w:r>
          <w:t xml:space="preserve"> </w:t>
        </w:r>
      </w:ins>
      <w:r>
        <w:t>podať podnet na</w:t>
      </w:r>
      <w:del w:id="82" w:author="Autor">
        <w:r>
          <w:delText xml:space="preserve"> </w:delText>
        </w:r>
      </w:del>
      <w:ins w:id="83" w:author="Autor">
        <w:r w:rsidR="009250CC">
          <w:t> </w:t>
        </w:r>
      </w:ins>
      <w:r>
        <w:t>preskúmanie rozhodnutia mimo odvolacieho konania v súlade s podmienkami uvedenými v</w:t>
      </w:r>
      <w:del w:id="84" w:author="Autor">
        <w:r>
          <w:delText xml:space="preserve"> </w:delText>
        </w:r>
      </w:del>
      <w:ins w:id="85" w:author="Autor">
        <w:r w:rsidR="009250CC">
          <w:t> </w:t>
        </w:r>
      </w:ins>
      <w:r>
        <w:t>§ 24 zákona o príspevku z EŠIF.</w:t>
      </w:r>
    </w:p>
    <w:p w14:paraId="0A618CA6" w14:textId="77777777" w:rsidR="006C4052" w:rsidRDefault="006C4052" w:rsidP="006C4052">
      <w:pPr>
        <w:spacing w:before="240"/>
        <w:jc w:val="both"/>
      </w:pPr>
      <w:r>
        <w:t xml:space="preserve">Toto rozhodnutie je preskúmateľné súdom. </w:t>
      </w:r>
    </w:p>
    <w:p w14:paraId="20586583" w14:textId="77777777" w:rsidR="000B055C" w:rsidRDefault="000B055C" w:rsidP="000B055C">
      <w:pPr>
        <w:spacing w:before="240"/>
        <w:jc w:val="both"/>
        <w:rPr>
          <w:ins w:id="86" w:author="Autor"/>
        </w:rPr>
      </w:pPr>
      <w:ins w:id="87" w:author="Autor">
        <w:r w:rsidRPr="00AD0FDB">
          <w:rPr>
            <w:color w:val="FF0000"/>
            <w:sz w:val="20"/>
            <w:szCs w:val="20"/>
          </w:rPr>
          <w:t>Pozn. Alternatíva č. 1</w:t>
        </w:r>
        <w:r>
          <w:t xml:space="preserve"> </w:t>
        </w:r>
        <w:r>
          <w:rPr>
            <w:color w:val="FF0000"/>
            <w:sz w:val="20"/>
            <w:szCs w:val="20"/>
          </w:rPr>
          <w:t xml:space="preserve"> v prípade písomného vyhotovenia rozhodnutia:</w:t>
        </w:r>
      </w:ins>
    </w:p>
    <w:p w14:paraId="06C297A0" w14:textId="77777777" w:rsidR="00322461" w:rsidRDefault="00322461" w:rsidP="006C4052">
      <w:pPr>
        <w:spacing w:before="240"/>
        <w:jc w:val="both"/>
      </w:pPr>
    </w:p>
    <w:p w14:paraId="2C4F597A" w14:textId="77777777" w:rsidR="006C4052" w:rsidRDefault="006C4052" w:rsidP="006C4052">
      <w:pPr>
        <w:spacing w:before="240"/>
        <w:jc w:val="both"/>
      </w:pPr>
      <w:r>
        <w:t>V............., dňa........................</w:t>
      </w:r>
    </w:p>
    <w:p w14:paraId="7B287715" w14:textId="77777777" w:rsidR="006C4052" w:rsidRDefault="006C4052" w:rsidP="006C4052">
      <w:pPr>
        <w:spacing w:before="240"/>
        <w:jc w:val="both"/>
      </w:pPr>
    </w:p>
    <w:p w14:paraId="5A6D51B2" w14:textId="77777777" w:rsidR="006C4052" w:rsidRDefault="006C4052" w:rsidP="006C4052">
      <w:pPr>
        <w:spacing w:before="240"/>
        <w:jc w:val="both"/>
      </w:pPr>
      <w:r>
        <w:t xml:space="preserve">                                                                                    ..............................................</w:t>
      </w:r>
    </w:p>
    <w:p w14:paraId="2EE3F740" w14:textId="77777777" w:rsidR="006C4052" w:rsidRDefault="006C4052" w:rsidP="006C4052">
      <w:pPr>
        <w:jc w:val="both"/>
      </w:pPr>
      <w:r>
        <w:t xml:space="preserve">                                                        (meno, priezvisko, funkcia a podpis oprávnenej osoby RO)</w:t>
      </w:r>
    </w:p>
    <w:p w14:paraId="5DA0D5E4" w14:textId="7A912711" w:rsidR="00D84FE7" w:rsidRDefault="006C4052" w:rsidP="001C6A00">
      <w:r>
        <w:t xml:space="preserve">                                                                                     (odtlačok úradnej pečiatky)</w:t>
      </w:r>
    </w:p>
    <w:p w14:paraId="7E3A7EC4" w14:textId="0F7550C2" w:rsidR="00EF3EDE" w:rsidRDefault="00EF3EDE" w:rsidP="00EF3EDE"/>
    <w:p w14:paraId="22A7D475" w14:textId="7F345D73" w:rsidR="002607DB" w:rsidRDefault="002607DB" w:rsidP="00EF3EDE"/>
    <w:p w14:paraId="16F207FB" w14:textId="77777777" w:rsidR="002607DB" w:rsidRDefault="002607DB" w:rsidP="00EF3EDE"/>
    <w:p w14:paraId="251E1779" w14:textId="77777777" w:rsidR="00EF3EDE" w:rsidRDefault="00EF3EDE" w:rsidP="00EF3EDE"/>
    <w:p w14:paraId="7844344E" w14:textId="07EEEB1A" w:rsidR="000B055C" w:rsidRDefault="000B055C" w:rsidP="000B055C">
      <w:pPr>
        <w:spacing w:before="240"/>
        <w:jc w:val="both"/>
        <w:rPr>
          <w:ins w:id="88" w:author="Autor"/>
          <w:color w:val="FF0000"/>
          <w:sz w:val="20"/>
          <w:szCs w:val="20"/>
        </w:rPr>
      </w:pPr>
      <w:ins w:id="89" w:author="Autor">
        <w:r>
          <w:rPr>
            <w:color w:val="FF0000"/>
            <w:sz w:val="20"/>
            <w:szCs w:val="20"/>
          </w:rPr>
          <w:t>Pozn. Alternatíva č. 2 v prípade rozhodnutia vydávaného elektronicky:</w:t>
        </w:r>
      </w:ins>
    </w:p>
    <w:p w14:paraId="50DC225F" w14:textId="77777777" w:rsidR="00712776" w:rsidRDefault="00712776" w:rsidP="00712776">
      <w:pPr>
        <w:spacing w:before="240"/>
        <w:jc w:val="both"/>
        <w:rPr>
          <w:ins w:id="90" w:author="Autor"/>
        </w:rPr>
      </w:pPr>
      <w:ins w:id="91" w:author="Autor">
        <w:r>
          <w:t xml:space="preserve">                                                                                         ..............................................</w:t>
        </w:r>
      </w:ins>
    </w:p>
    <w:p w14:paraId="281F8149" w14:textId="44F2BA2F" w:rsidR="00712776" w:rsidRDefault="00712776" w:rsidP="00712776">
      <w:pPr>
        <w:jc w:val="both"/>
        <w:rPr>
          <w:ins w:id="92" w:author="Autor"/>
        </w:rPr>
      </w:pPr>
      <w:ins w:id="93" w:author="Autor">
        <w:r>
          <w:t xml:space="preserve">                                                        (meno, priezvisko</w:t>
        </w:r>
        <w:r w:rsidR="00DF354B">
          <w:t xml:space="preserve"> a</w:t>
        </w:r>
        <w:r>
          <w:t xml:space="preserve"> funkcia oprávnenej osoby RO)</w:t>
        </w:r>
      </w:ins>
    </w:p>
    <w:p w14:paraId="5CEB44F2" w14:textId="77777777" w:rsidR="00712776" w:rsidRDefault="00712776" w:rsidP="000B055C">
      <w:pPr>
        <w:pStyle w:val="Default"/>
        <w:rPr>
          <w:ins w:id="94" w:author="Autor"/>
          <w:color w:val="auto"/>
        </w:rPr>
      </w:pPr>
    </w:p>
    <w:p w14:paraId="586FE4FC" w14:textId="77777777" w:rsidR="00712776" w:rsidRDefault="00712776" w:rsidP="000B055C">
      <w:pPr>
        <w:pStyle w:val="Default"/>
        <w:rPr>
          <w:ins w:id="95" w:author="Autor"/>
          <w:color w:val="auto"/>
        </w:rPr>
      </w:pPr>
    </w:p>
    <w:p w14:paraId="4F35D5B8" w14:textId="77777777" w:rsidR="00712776" w:rsidRDefault="00712776" w:rsidP="000B055C">
      <w:pPr>
        <w:pStyle w:val="Default"/>
        <w:rPr>
          <w:ins w:id="96" w:author="Autor"/>
          <w:color w:val="auto"/>
        </w:rPr>
      </w:pPr>
    </w:p>
    <w:p w14:paraId="21F69FFC" w14:textId="3563C2D3" w:rsidR="000B055C" w:rsidRDefault="000B055C" w:rsidP="009250CC">
      <w:pPr>
        <w:pStyle w:val="Default"/>
        <w:jc w:val="both"/>
        <w:rPr>
          <w:ins w:id="97" w:author="Autor"/>
          <w:color w:val="auto"/>
          <w:sz w:val="23"/>
          <w:szCs w:val="23"/>
          <w:vertAlign w:val="superscript"/>
        </w:rPr>
      </w:pPr>
      <w:ins w:id="98" w:author="Auto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ins>
    </w:p>
    <w:p w14:paraId="0D6440D8" w14:textId="77777777" w:rsidR="000B055C" w:rsidRDefault="000B055C" w:rsidP="000B055C">
      <w:pPr>
        <w:rPr>
          <w:ins w:id="99" w:author="Autor"/>
          <w:color w:val="1F497D"/>
          <w:sz w:val="22"/>
        </w:rPr>
      </w:pPr>
    </w:p>
    <w:p w14:paraId="5F8A07E3" w14:textId="77777777" w:rsidR="000B055C" w:rsidRDefault="000B055C" w:rsidP="000B055C">
      <w:pPr>
        <w:spacing w:before="240"/>
        <w:jc w:val="both"/>
        <w:rPr>
          <w:ins w:id="100" w:author="Autor"/>
        </w:rPr>
      </w:pPr>
    </w:p>
    <w:p w14:paraId="0E773096" w14:textId="77777777" w:rsidR="00EF3EDE" w:rsidRDefault="00EF3EDE" w:rsidP="00EF3EDE">
      <w:pPr>
        <w:rPr>
          <w:ins w:id="101" w:author="Autor"/>
        </w:rPr>
      </w:pPr>
    </w:p>
    <w:p w14:paraId="0D8FA3BE" w14:textId="77777777" w:rsidR="00EF3EDE" w:rsidRDefault="00EF3EDE" w:rsidP="00EF3EDE">
      <w:pPr>
        <w:rPr>
          <w:ins w:id="102" w:author="Autor"/>
        </w:rPr>
      </w:pPr>
    </w:p>
    <w:p w14:paraId="5A895ACE" w14:textId="77777777" w:rsidR="00495696" w:rsidRPr="00495696" w:rsidRDefault="00495696" w:rsidP="005E2535">
      <w:pPr>
        <w:pageBreakBefore/>
        <w:pBdr>
          <w:bottom w:val="single" w:sz="12" w:space="1" w:color="auto"/>
        </w:pBdr>
        <w:spacing w:after="0"/>
        <w:rPr>
          <w:i/>
        </w:rPr>
      </w:pPr>
      <w:r w:rsidRPr="00495696">
        <w:rPr>
          <w:i/>
        </w:rPr>
        <w:lastRenderedPageBreak/>
        <w:t>Rozhodnutie o zastavení konania o ŽoNFP</w:t>
      </w:r>
    </w:p>
    <w:p w14:paraId="626D862C" w14:textId="77777777" w:rsidR="00495696" w:rsidRPr="001C6A00" w:rsidRDefault="00495696" w:rsidP="001C6A00">
      <w:pPr>
        <w:pBdr>
          <w:bottom w:val="single" w:sz="12" w:space="1" w:color="auto"/>
        </w:pBdr>
        <w:spacing w:after="0"/>
        <w:rPr>
          <w:b/>
        </w:rPr>
      </w:pPr>
    </w:p>
    <w:p w14:paraId="1EC1310F"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483D59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00A57366" w14:textId="77777777" w:rsidR="00EF3EDE" w:rsidRDefault="00EF3EDE" w:rsidP="00EF3EDE"/>
    <w:p w14:paraId="16CE846D" w14:textId="77777777" w:rsidR="006C4052" w:rsidRDefault="006C4052" w:rsidP="006C4052">
      <w:pPr>
        <w:jc w:val="center"/>
        <w:rPr>
          <w:rFonts w:eastAsia="Times New Roman"/>
          <w:b/>
        </w:rPr>
      </w:pPr>
      <w:r>
        <w:rPr>
          <w:b/>
        </w:rPr>
        <w:t>ROZHODNUTIE</w:t>
      </w:r>
    </w:p>
    <w:p w14:paraId="0BBB0BD6" w14:textId="1D624B00" w:rsidR="006C4052" w:rsidRDefault="006C4052" w:rsidP="006C4052">
      <w:pPr>
        <w:jc w:val="center"/>
        <w:rPr>
          <w:b/>
        </w:rPr>
      </w:pPr>
      <w:r>
        <w:rPr>
          <w:b/>
        </w:rPr>
        <w:t>O ZASTAVENÍ KONANIA O ŽIADOSTI O POSKYTNUTIE NENÁVRATNÉHO FINANČNÉHO PRÍSPEVKU</w:t>
      </w:r>
    </w:p>
    <w:p w14:paraId="5815F12E" w14:textId="6D94590E" w:rsidR="00EF3EDE" w:rsidRPr="008C1C29" w:rsidRDefault="006C4052" w:rsidP="006C4052">
      <w:pPr>
        <w:jc w:val="both"/>
      </w:pPr>
      <w:r>
        <w:t>Riadiaci orgán (........identifikácia RO) v procese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A2D778D" w14:textId="77777777" w:rsidTr="001C6A00">
        <w:trPr>
          <w:trHeight w:val="787"/>
        </w:trPr>
        <w:tc>
          <w:tcPr>
            <w:tcW w:w="4606" w:type="dxa"/>
            <w:shd w:val="clear" w:color="auto" w:fill="CCC0D9"/>
            <w:vAlign w:val="center"/>
          </w:tcPr>
          <w:p w14:paraId="5CD253CA"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0BE563AC" w14:textId="77777777" w:rsidR="00EF3EDE" w:rsidRPr="001341AE" w:rsidRDefault="00EF3EDE" w:rsidP="001C6A00">
            <w:pPr>
              <w:spacing w:after="0" w:line="240" w:lineRule="auto"/>
              <w:jc w:val="both"/>
            </w:pPr>
          </w:p>
        </w:tc>
      </w:tr>
      <w:tr w:rsidR="00EF3EDE" w:rsidRPr="001341AE" w14:paraId="7E53F1FC" w14:textId="77777777" w:rsidTr="001C6A00">
        <w:trPr>
          <w:trHeight w:val="841"/>
        </w:trPr>
        <w:tc>
          <w:tcPr>
            <w:tcW w:w="4606" w:type="dxa"/>
            <w:shd w:val="clear" w:color="auto" w:fill="CCC0D9"/>
            <w:vAlign w:val="center"/>
          </w:tcPr>
          <w:p w14:paraId="3D5053A9" w14:textId="6F29545C" w:rsidR="00EF3EDE" w:rsidRPr="001341AE" w:rsidRDefault="006C4052" w:rsidP="001C6A00">
            <w:pPr>
              <w:spacing w:after="0" w:line="240" w:lineRule="auto"/>
              <w:jc w:val="center"/>
              <w:rPr>
                <w:b/>
              </w:rPr>
            </w:pPr>
            <w:r w:rsidRPr="001C6A00">
              <w:rPr>
                <w:b/>
                <w:sz w:val="22"/>
              </w:rPr>
              <w:t>Kód žiadosti o </w:t>
            </w:r>
            <w:r w:rsidR="005E253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DA6428D" w14:textId="77777777" w:rsidR="00EF3EDE" w:rsidRPr="001341AE" w:rsidRDefault="00EF3EDE" w:rsidP="001C6A00">
            <w:pPr>
              <w:spacing w:after="0" w:line="240" w:lineRule="auto"/>
              <w:jc w:val="both"/>
            </w:pPr>
          </w:p>
        </w:tc>
      </w:tr>
      <w:tr w:rsidR="00EF3EDE" w:rsidRPr="001341AE" w14:paraId="1A3F8C8C" w14:textId="77777777" w:rsidTr="001C6A00">
        <w:trPr>
          <w:trHeight w:val="839"/>
        </w:trPr>
        <w:tc>
          <w:tcPr>
            <w:tcW w:w="4606" w:type="dxa"/>
            <w:shd w:val="clear" w:color="auto" w:fill="CCC0D9"/>
            <w:vAlign w:val="center"/>
          </w:tcPr>
          <w:p w14:paraId="75775DC9"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7F55D0FE" w14:textId="77777777" w:rsidR="00EF3EDE" w:rsidRPr="001341AE" w:rsidRDefault="00EF3EDE" w:rsidP="001C6A00">
            <w:pPr>
              <w:spacing w:after="0" w:line="240" w:lineRule="auto"/>
              <w:jc w:val="both"/>
            </w:pPr>
          </w:p>
        </w:tc>
      </w:tr>
    </w:tbl>
    <w:p w14:paraId="145F2562" w14:textId="363FB808" w:rsidR="006C4052" w:rsidRDefault="006C4052" w:rsidP="006C4052">
      <w:pPr>
        <w:spacing w:before="240"/>
        <w:jc w:val="both"/>
        <w:rPr>
          <w:rFonts w:eastAsia="Times New Roman"/>
        </w:rPr>
      </w:pPr>
      <w:r>
        <w:t>rozhodol tak, že v súlade s § 20 ods. 1 písm.</w:t>
      </w:r>
      <w:r w:rsidR="00316CF6">
        <w:t xml:space="preserve"> </w:t>
      </w:r>
      <w:sdt>
        <w:sdtPr>
          <w:id w:val="-360740913"/>
          <w:placeholder>
            <w:docPart w:val="DefaultPlaceholder_-1854013439"/>
          </w:placeholder>
          <w:showingPlcHdr/>
          <w:dropDownList>
            <w:listItem w:value="Vyberte položku."/>
            <w:listItem w:displayText="a)" w:value="a)"/>
            <w:listItem w:displayText="b)" w:value="b)"/>
            <w:listItem w:displayText="c)" w:value="c)"/>
            <w:listItem w:displayText="d)" w:value="d)"/>
            <w:listItem w:displayText="e)" w:value="e)"/>
          </w:dropDownList>
        </w:sdtPr>
        <w:sdtEndPr/>
        <w:sdtContent>
          <w:r w:rsidR="00725115" w:rsidRPr="00546953">
            <w:rPr>
              <w:rStyle w:val="Zstupntext"/>
            </w:rPr>
            <w:t>Vyberte položku.</w:t>
          </w:r>
        </w:sdtContent>
      </w:sdt>
      <w:r w:rsidR="00DB0B5F">
        <w:t xml:space="preserve"> </w:t>
      </w:r>
      <w:r>
        <w:t>zákona č. 292/2014 Z.</w:t>
      </w:r>
      <w:r w:rsidR="00725115">
        <w:t xml:space="preserve"> </w:t>
      </w:r>
      <w:r>
        <w:t>z. o príspevku poskytovanom z európskych štrukturálnych a investičných fondov a o zmene a doplnení niektorých zákonov v znení neskorších predpisov (ďalej len ,,zákon o príspevku z</w:t>
      </w:r>
      <w:r w:rsidR="00725115">
        <w:t> </w:t>
      </w:r>
      <w:r>
        <w:t xml:space="preserve">EŠIF“) konanie o žiadosti </w:t>
      </w:r>
    </w:p>
    <w:p w14:paraId="5FFE4F4D" w14:textId="77777777" w:rsidR="006C4052" w:rsidRDefault="006C4052" w:rsidP="006C4052">
      <w:pPr>
        <w:spacing w:before="240"/>
        <w:jc w:val="center"/>
        <w:rPr>
          <w:sz w:val="28"/>
          <w:szCs w:val="28"/>
        </w:rPr>
      </w:pPr>
      <w:r>
        <w:rPr>
          <w:b/>
          <w:sz w:val="28"/>
          <w:szCs w:val="28"/>
        </w:rPr>
        <w:t>z a s t a v u j e</w:t>
      </w:r>
      <w:r>
        <w:rPr>
          <w:sz w:val="28"/>
          <w:szCs w:val="28"/>
        </w:rPr>
        <w:t>.</w:t>
      </w:r>
    </w:p>
    <w:p w14:paraId="3A3532C3" w14:textId="77777777" w:rsidR="006C4052" w:rsidRDefault="006C4052" w:rsidP="006C4052">
      <w:pPr>
        <w:spacing w:before="240"/>
        <w:jc w:val="center"/>
        <w:rPr>
          <w:b/>
        </w:rPr>
      </w:pPr>
    </w:p>
    <w:p w14:paraId="25E92AFF"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w:t>
      </w:r>
    </w:p>
    <w:p w14:paraId="7D234F66" w14:textId="2EF166EE" w:rsidR="006C4052" w:rsidRDefault="006C4052" w:rsidP="006C4052">
      <w:pPr>
        <w:pStyle w:val="Odsekzoznamu"/>
        <w:numPr>
          <w:ilvl w:val="0"/>
          <w:numId w:val="14"/>
        </w:numPr>
        <w:spacing w:before="240"/>
        <w:jc w:val="both"/>
        <w:rPr>
          <w:color w:val="FF0000"/>
          <w:sz w:val="18"/>
          <w:szCs w:val="18"/>
        </w:rPr>
      </w:pPr>
      <w:r>
        <w:t>zastavil v súlade s § 20 ods. 1 písm. a) zákona o príspevku z EŠIF konanie o žiadosti na</w:t>
      </w:r>
      <w:del w:id="103" w:author="Autor">
        <w:r>
          <w:delText xml:space="preserve"> </w:delText>
        </w:r>
      </w:del>
      <w:ins w:id="104" w:author="Autor">
        <w:r w:rsidR="009250CC">
          <w:t> </w:t>
        </w:r>
      </w:ins>
      <w:r>
        <w:t xml:space="preserve">základe doručeného prejavu vôle žiadateľa o späťvzatí žiadosti. Na základe uvedeného dôvodu riadiaci orgán zastavil konanie o žiadosti ku dňu...... </w:t>
      </w:r>
      <w:r>
        <w:rPr>
          <w:color w:val="FF0000"/>
          <w:sz w:val="18"/>
          <w:szCs w:val="18"/>
        </w:rPr>
        <w:t>(pozn. uviesť dátum ku dňu doručenia späťvzatia žiadosti).</w:t>
      </w:r>
    </w:p>
    <w:p w14:paraId="4EAA094B" w14:textId="634417B2" w:rsidR="006C4052" w:rsidRPr="004E2108" w:rsidRDefault="006C4052" w:rsidP="006C4052">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zániku žiadateľa)</w:t>
      </w:r>
      <w:r>
        <w:t xml:space="preserve"> zanikol bez právneho nástupníctva.</w:t>
      </w:r>
    </w:p>
    <w:p w14:paraId="1DEEE4E8" w14:textId="40347C97" w:rsidR="00F22CA7" w:rsidRDefault="00F22CA7" w:rsidP="00F22CA7">
      <w:pPr>
        <w:pStyle w:val="Odsekzoznamu"/>
        <w:numPr>
          <w:ilvl w:val="0"/>
          <w:numId w:val="14"/>
        </w:numPr>
        <w:spacing w:before="240"/>
        <w:jc w:val="both"/>
        <w:rPr>
          <w:ins w:id="105" w:author="Autor"/>
          <w:color w:val="FF0000"/>
          <w:sz w:val="18"/>
          <w:szCs w:val="18"/>
        </w:rPr>
      </w:pPr>
      <w:r>
        <w:t xml:space="preserve">zastavil v súlade s § 20 ods. 1 písm. </w:t>
      </w:r>
      <w:ins w:id="106" w:author="Autor">
        <w:r>
          <w:t xml:space="preserve">b) zákona o príspevku z EŠIF konanie o žiadosti z dôvodu, že žiadateľ ku dňu..... </w:t>
        </w:r>
        <w:r>
          <w:rPr>
            <w:color w:val="FF0000"/>
            <w:sz w:val="18"/>
            <w:szCs w:val="18"/>
          </w:rPr>
          <w:t>(pozn. uviesť dátum</w:t>
        </w:r>
        <w:r>
          <w:t xml:space="preserve"> </w:t>
        </w:r>
        <w:r>
          <w:rPr>
            <w:color w:val="FF0000"/>
            <w:sz w:val="18"/>
            <w:szCs w:val="18"/>
          </w:rPr>
          <w:t>smrti)</w:t>
        </w:r>
        <w:r>
          <w:t xml:space="preserve"> zomrel.</w:t>
        </w:r>
      </w:ins>
    </w:p>
    <w:p w14:paraId="4294C1C4" w14:textId="6CC86C32" w:rsidR="00F22CA7" w:rsidRDefault="00F22CA7" w:rsidP="00F22CA7">
      <w:pPr>
        <w:pStyle w:val="Odsekzoznamu"/>
        <w:numPr>
          <w:ilvl w:val="0"/>
          <w:numId w:val="14"/>
        </w:numPr>
        <w:spacing w:before="240"/>
        <w:jc w:val="both"/>
        <w:rPr>
          <w:ins w:id="107" w:author="Autor"/>
          <w:color w:val="FF0000"/>
          <w:sz w:val="18"/>
          <w:szCs w:val="18"/>
        </w:rPr>
      </w:pPr>
      <w:ins w:id="108" w:author="Autor">
        <w:r>
          <w:lastRenderedPageBreak/>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vyhlásenia za mŕtveho)</w:t>
        </w:r>
        <w:r>
          <w:t xml:space="preserve"> bol vyhlásený za</w:t>
        </w:r>
        <w:r w:rsidR="009250CC">
          <w:t> </w:t>
        </w:r>
        <w:r>
          <w:t>mŕtveho.</w:t>
        </w:r>
      </w:ins>
    </w:p>
    <w:p w14:paraId="6C336B38" w14:textId="0826DE2D" w:rsidR="006C4052" w:rsidRDefault="006C4052" w:rsidP="006C4052">
      <w:pPr>
        <w:pStyle w:val="Odsekzoznamu"/>
        <w:numPr>
          <w:ilvl w:val="0"/>
          <w:numId w:val="14"/>
        </w:numPr>
        <w:spacing w:before="240"/>
        <w:jc w:val="both"/>
        <w:rPr>
          <w:color w:val="FF0000"/>
          <w:sz w:val="18"/>
          <w:szCs w:val="18"/>
        </w:rPr>
      </w:pPr>
      <w:ins w:id="109" w:author="Autor">
        <w:r>
          <w:t xml:space="preserve">zastavil v súlade s § 20 ods. 1 písm. </w:t>
        </w:r>
      </w:ins>
      <w:r>
        <w:t xml:space="preserve">c) zákona o príspevku z EŠIF konanie o žiadosti z dôvodu, že žiadosť nebola predložená </w:t>
      </w:r>
    </w:p>
    <w:p w14:paraId="0BA52F8B" w14:textId="77777777" w:rsidR="006C4052" w:rsidRDefault="006C4052" w:rsidP="006C4052">
      <w:pPr>
        <w:pStyle w:val="Odsekzoznamu"/>
        <w:numPr>
          <w:ilvl w:val="1"/>
          <w:numId w:val="14"/>
        </w:numPr>
        <w:spacing w:before="240"/>
        <w:jc w:val="both"/>
        <w:rPr>
          <w:color w:val="FF0000"/>
          <w:sz w:val="18"/>
          <w:szCs w:val="18"/>
        </w:rPr>
      </w:pPr>
      <w:r>
        <w:t>riadne, nakoľko v súlade s podmienkami poskytnutia príspevku.....</w:t>
      </w:r>
      <w:r>
        <w:rPr>
          <w:color w:val="FF0000"/>
          <w:sz w:val="18"/>
          <w:szCs w:val="18"/>
        </w:rPr>
        <w:t>(pozn. uviesť opis dôvodov, ktoré viedli k nesplneniu podmienky doručiť žiadosť riadne)</w:t>
      </w:r>
      <w:r>
        <w:t>/</w:t>
      </w:r>
    </w:p>
    <w:p w14:paraId="5B1DA60F" w14:textId="562614D3" w:rsidR="006C4052" w:rsidRDefault="006C4052" w:rsidP="006C4052">
      <w:pPr>
        <w:pStyle w:val="Odsekzoznamu"/>
        <w:numPr>
          <w:ilvl w:val="1"/>
          <w:numId w:val="14"/>
        </w:numPr>
        <w:spacing w:before="240"/>
        <w:jc w:val="both"/>
        <w:rPr>
          <w:color w:val="FF0000"/>
          <w:sz w:val="18"/>
          <w:szCs w:val="18"/>
        </w:rPr>
      </w:pPr>
      <w:r>
        <w:t xml:space="preserve">včas. V súlade s podmienkami poskytnutia príspevku bolo určené, že žiadosť je potrebné doručiť na riadiaci orgán najneskôr dňa...... </w:t>
      </w:r>
      <w:r>
        <w:rPr>
          <w:color w:val="FF0000"/>
          <w:sz w:val="18"/>
          <w:szCs w:val="18"/>
        </w:rPr>
        <w:t xml:space="preserve">(pozn. uviesť posledný možný termín doručenia žiadosti), </w:t>
      </w:r>
      <w:r>
        <w:t>pričom žiadosť bola doručená na riadiaci orgán dňa....</w:t>
      </w:r>
      <w:r>
        <w:rPr>
          <w:color w:val="FF0000"/>
          <w:sz w:val="18"/>
          <w:szCs w:val="18"/>
        </w:rPr>
        <w:t xml:space="preserve">(pozn. uviesť dátum osobného odovzdania žiadosti na RO), </w:t>
      </w:r>
      <w:r>
        <w:rPr>
          <w:u w:val="single"/>
        </w:rPr>
        <w:t>alternatívne</w:t>
      </w:r>
      <w:r>
        <w:t xml:space="preserve"> žiadosť bola odovzdaná na</w:t>
      </w:r>
      <w:r w:rsidR="00725115">
        <w:t> </w:t>
      </w:r>
      <w:r>
        <w:t>poštovú prepravu dňa....</w:t>
      </w:r>
      <w:r>
        <w:rPr>
          <w:color w:val="FF0000"/>
          <w:sz w:val="18"/>
          <w:szCs w:val="18"/>
        </w:rPr>
        <w:t xml:space="preserve">(pozn. uviesť dátum odoslania žiadosti na poštovú prepravu), </w:t>
      </w:r>
      <w:r>
        <w:rPr>
          <w:u w:val="single"/>
        </w:rPr>
        <w:t>alternatívne</w:t>
      </w:r>
      <w:r>
        <w:rPr>
          <w:color w:val="FF0000"/>
          <w:sz w:val="18"/>
          <w:szCs w:val="18"/>
        </w:rPr>
        <w:t xml:space="preserve"> </w:t>
      </w:r>
      <w:r>
        <w:t>žiadosť bola odovzdaná na prepravu kuriérom dňa....</w:t>
      </w:r>
      <w:r>
        <w:rPr>
          <w:color w:val="FF0000"/>
          <w:sz w:val="18"/>
          <w:szCs w:val="18"/>
        </w:rPr>
        <w:t>(pozn. uviesť dátum odoslania žiadosti kuriérom)</w:t>
      </w:r>
      <w:r>
        <w:t>.</w:t>
      </w:r>
    </w:p>
    <w:p w14:paraId="1B7880FE" w14:textId="77777777" w:rsidR="006C4052" w:rsidRDefault="006C4052" w:rsidP="006C4052">
      <w:pPr>
        <w:pStyle w:val="Odsekzoznamu"/>
        <w:numPr>
          <w:ilvl w:val="1"/>
          <w:numId w:val="14"/>
        </w:numPr>
        <w:spacing w:before="240"/>
        <w:jc w:val="both"/>
        <w:rPr>
          <w:color w:val="FF0000"/>
          <w:sz w:val="18"/>
          <w:szCs w:val="18"/>
        </w:rPr>
      </w:pPr>
      <w:r>
        <w:t>vo forme stanovenej riadiacim orgánom, nakoľko v súlade s podmienkami poskytnutia príspevku.....</w:t>
      </w:r>
      <w:r>
        <w:rPr>
          <w:color w:val="FF0000"/>
          <w:sz w:val="18"/>
          <w:szCs w:val="18"/>
        </w:rPr>
        <w:t>(pozn. uviesť opis dôvodov, ktoré viedli k nesplneniu podmienky doručiť žiadosť vo forme stanovenej RO)</w:t>
      </w:r>
    </w:p>
    <w:p w14:paraId="78F94731" w14:textId="7E069512" w:rsidR="006C4052" w:rsidRDefault="006C4052" w:rsidP="006C4052">
      <w:pPr>
        <w:pStyle w:val="Odsekzoznamu"/>
        <w:numPr>
          <w:ilvl w:val="0"/>
          <w:numId w:val="14"/>
        </w:numPr>
        <w:spacing w:before="240"/>
        <w:jc w:val="both"/>
        <w:rPr>
          <w:color w:val="FF0000"/>
          <w:sz w:val="18"/>
          <w:szCs w:val="18"/>
        </w:rPr>
      </w:pPr>
      <w:r>
        <w:t>zastavil v súlade s § 20 ods. 1 písm. d) zákona o príspevku z EŠIF, nakoľko žiadateľ na</w:t>
      </w:r>
      <w:del w:id="110" w:author="Autor">
        <w:r>
          <w:delText xml:space="preserve"> </w:delText>
        </w:r>
      </w:del>
      <w:ins w:id="111" w:author="Autor">
        <w:r w:rsidR="009250CC">
          <w:t> </w:t>
        </w:r>
      </w:ins>
      <w:r>
        <w:t>základe výzvy riadiaceho orgánu na doplnenie chýbajúcich náležitostí žiadosti doručil požadované dokumenty po lehote určenej vo výzve na doplnenie chýbajúcich náležitostí/</w:t>
      </w:r>
      <w:r>
        <w:rPr>
          <w:u w:val="single"/>
        </w:rPr>
        <w:t>alternatívne</w:t>
      </w:r>
      <w:r>
        <w:t xml:space="preserve"> žiadateľ na základe výzvy riadiaceho orgánu na doplnenie chýbajúcich náležitostí žiadosti v stanovenej lehote nepredložil žiadne vyžadované náležitosti/</w:t>
      </w:r>
      <w:r>
        <w:rPr>
          <w:u w:val="single"/>
        </w:rPr>
        <w:t>alternatívne</w:t>
      </w:r>
      <w:r>
        <w:t xml:space="preserve"> na základe výzvy riadiaceho orgánu na doplnenie chýbajúcich náležitostí žiadosti neodstránil pochybnosti o pravdivosti alebo úplnosti žiadosti, nakoľko....</w:t>
      </w:r>
      <w:r>
        <w:rPr>
          <w:color w:val="FF0000"/>
          <w:sz w:val="18"/>
          <w:szCs w:val="18"/>
        </w:rPr>
        <w:t>(pozn. doplnil dôvody, pre ktoré dochádza k zastaveniu konania).</w:t>
      </w:r>
    </w:p>
    <w:p w14:paraId="0E2D287A" w14:textId="3BA0925C" w:rsidR="006C4052" w:rsidRDefault="006C4052" w:rsidP="006C4052">
      <w:pPr>
        <w:spacing w:before="240"/>
        <w:jc w:val="both"/>
      </w:pPr>
      <w:r>
        <w:rPr>
          <w:b/>
        </w:rPr>
        <w:t xml:space="preserve">Poučenie o opravnom prostriedku: </w:t>
      </w:r>
      <w:r>
        <w:t xml:space="preserve">Proti tomuto rozhodnutiu nie je v súlade s § 22 ods. 7 písm. </w:t>
      </w:r>
      <w:moveToRangeStart w:id="112" w:author="Autor" w:name="move22826564"/>
      <w:moveTo w:id="113" w:author="Autor">
        <w:r w:rsidR="001E528A">
          <w:t>a</w:t>
        </w:r>
        <w:r>
          <w:t xml:space="preserve">) zákona o príspevku z EŠIF možné podať odvolanie. </w:t>
        </w:r>
      </w:moveTo>
      <w:moveToRangeEnd w:id="112"/>
      <w:del w:id="114" w:author="Autor">
        <w:r>
          <w:delText xml:space="preserve">b) zákona o príspevku z EŠIF možné podať odvolanie. </w:delText>
        </w:r>
      </w:del>
      <w:r>
        <w:t xml:space="preserve">Žiadateľ je oprávnený </w:t>
      </w:r>
      <w:ins w:id="115" w:author="Autor">
        <w:r w:rsidR="003A0B43">
          <w:t>po</w:t>
        </w:r>
        <w:r w:rsidR="009250CC">
          <w:t> </w:t>
        </w:r>
        <w:r w:rsidR="003A0B43">
          <w:t xml:space="preserve">nadobudnutí právoplatnosti tohto rozhodnutia </w:t>
        </w:r>
      </w:ins>
      <w:r>
        <w:t>podať podnet na preskúmanie rozhodnutia mimo odvolacieho konania v súlade s podmienkami uvedenými v § 24 zákona o príspevku z</w:t>
      </w:r>
      <w:del w:id="116" w:author="Autor">
        <w:r>
          <w:delText xml:space="preserve"> </w:delText>
        </w:r>
      </w:del>
      <w:ins w:id="117" w:author="Autor">
        <w:r w:rsidR="009250CC">
          <w:t> </w:t>
        </w:r>
      </w:ins>
      <w:r>
        <w:t>EŠIF.</w:t>
      </w:r>
    </w:p>
    <w:p w14:paraId="75768597" w14:textId="77777777" w:rsidR="006C4052" w:rsidRDefault="006C4052" w:rsidP="006C4052">
      <w:pPr>
        <w:spacing w:before="240"/>
        <w:jc w:val="both"/>
      </w:pPr>
      <w:r>
        <w:t xml:space="preserve">Toto rozhodnutie je preskúmateľné súdom. </w:t>
      </w:r>
    </w:p>
    <w:p w14:paraId="435E4901" w14:textId="77777777" w:rsidR="002607DB" w:rsidRDefault="002607DB" w:rsidP="002607DB">
      <w:pPr>
        <w:spacing w:before="240"/>
        <w:jc w:val="both"/>
        <w:rPr>
          <w:ins w:id="118" w:author="Autor"/>
        </w:rPr>
      </w:pPr>
      <w:ins w:id="119" w:author="Autor">
        <w:r w:rsidRPr="00AD0FDB">
          <w:rPr>
            <w:color w:val="FF0000"/>
            <w:sz w:val="20"/>
            <w:szCs w:val="20"/>
          </w:rPr>
          <w:t>Pozn. Alternatíva č. 1</w:t>
        </w:r>
        <w:r>
          <w:t xml:space="preserve"> </w:t>
        </w:r>
        <w:r>
          <w:rPr>
            <w:color w:val="FF0000"/>
            <w:sz w:val="20"/>
            <w:szCs w:val="20"/>
          </w:rPr>
          <w:t xml:space="preserve"> v prípade písomného vyhotovenia rozhodnutia:</w:t>
        </w:r>
      </w:ins>
    </w:p>
    <w:p w14:paraId="5EEFF7AD" w14:textId="77777777" w:rsidR="006C4052" w:rsidRDefault="006C4052" w:rsidP="006C4052">
      <w:pPr>
        <w:spacing w:before="240"/>
        <w:jc w:val="both"/>
      </w:pPr>
    </w:p>
    <w:p w14:paraId="36FD9193" w14:textId="77777777" w:rsidR="006C4052" w:rsidRDefault="006C4052" w:rsidP="006C4052">
      <w:pPr>
        <w:spacing w:before="240"/>
        <w:jc w:val="both"/>
      </w:pPr>
      <w:r>
        <w:t>V............., dňa........................</w:t>
      </w:r>
    </w:p>
    <w:p w14:paraId="38C67331" w14:textId="77777777" w:rsidR="006C4052" w:rsidRDefault="006C4052" w:rsidP="006C4052">
      <w:pPr>
        <w:spacing w:before="240"/>
        <w:jc w:val="both"/>
      </w:pPr>
    </w:p>
    <w:p w14:paraId="303E00E2" w14:textId="77777777" w:rsidR="006C4052" w:rsidRDefault="006C4052" w:rsidP="006C4052">
      <w:pPr>
        <w:spacing w:before="240"/>
        <w:jc w:val="both"/>
      </w:pPr>
      <w:r>
        <w:t xml:space="preserve">                                                                                     ..............................................</w:t>
      </w:r>
    </w:p>
    <w:p w14:paraId="55B4AF06" w14:textId="77777777" w:rsidR="006C4052" w:rsidRDefault="006C4052" w:rsidP="006C4052">
      <w:pPr>
        <w:jc w:val="both"/>
      </w:pPr>
      <w:r>
        <w:t xml:space="preserve">                                                        (meno, priezvisko, funkcia a podpis oprávnenej osoby RO)</w:t>
      </w:r>
    </w:p>
    <w:p w14:paraId="6E48CD89" w14:textId="0FAB599E" w:rsidR="00EF3EDE" w:rsidRDefault="006C4052" w:rsidP="006C4052">
      <w:pPr>
        <w:jc w:val="both"/>
      </w:pPr>
      <w:r>
        <w:lastRenderedPageBreak/>
        <w:t xml:space="preserve">                                                                                    (odtlačok úradnej pečiatky)</w:t>
      </w:r>
    </w:p>
    <w:p w14:paraId="4210FD75" w14:textId="1A1BB67B" w:rsidR="002607DB" w:rsidRDefault="00EF3EDE" w:rsidP="002607DB">
      <w:pPr>
        <w:spacing w:before="240"/>
        <w:jc w:val="both"/>
        <w:rPr>
          <w:ins w:id="120" w:author="Autor"/>
          <w:color w:val="FF0000"/>
          <w:sz w:val="20"/>
          <w:szCs w:val="20"/>
        </w:rPr>
      </w:pPr>
      <w:del w:id="121" w:author="Autor">
        <w:r>
          <w:delText xml:space="preserve">  </w:delText>
        </w:r>
      </w:del>
      <w:ins w:id="122" w:author="Autor">
        <w:r>
          <w:t xml:space="preserve">  </w:t>
        </w:r>
        <w:r w:rsidR="002607DB">
          <w:rPr>
            <w:color w:val="FF0000"/>
            <w:sz w:val="20"/>
            <w:szCs w:val="20"/>
          </w:rPr>
          <w:t>Pozn. Alternatíva č. 2 v prípade rozhodnutia vydávaného elektronicky:</w:t>
        </w:r>
      </w:ins>
    </w:p>
    <w:p w14:paraId="2E23DA2D" w14:textId="77777777" w:rsidR="00712776" w:rsidRDefault="00712776" w:rsidP="00712776">
      <w:pPr>
        <w:spacing w:before="240"/>
        <w:jc w:val="both"/>
        <w:rPr>
          <w:ins w:id="123" w:author="Autor"/>
        </w:rPr>
      </w:pPr>
      <w:ins w:id="124" w:author="Autor">
        <w:r>
          <w:t xml:space="preserve">                                                                                         ..............................................</w:t>
        </w:r>
      </w:ins>
    </w:p>
    <w:p w14:paraId="3075AE3D" w14:textId="3FD921BF" w:rsidR="00712776" w:rsidRDefault="00712776" w:rsidP="00712776">
      <w:pPr>
        <w:jc w:val="both"/>
        <w:rPr>
          <w:ins w:id="125" w:author="Autor"/>
        </w:rPr>
      </w:pPr>
      <w:ins w:id="126" w:author="Autor">
        <w:r>
          <w:t xml:space="preserve">                                                        (meno, priezvisko</w:t>
        </w:r>
        <w:r w:rsidR="00AC4ABF">
          <w:t xml:space="preserve"> a</w:t>
        </w:r>
        <w:r>
          <w:t xml:space="preserve"> funkcia oprávnenej osoby RO)</w:t>
        </w:r>
      </w:ins>
    </w:p>
    <w:p w14:paraId="6E463EEC" w14:textId="77777777" w:rsidR="00712776" w:rsidRDefault="00712776" w:rsidP="002607DB">
      <w:pPr>
        <w:pStyle w:val="Default"/>
        <w:rPr>
          <w:ins w:id="127" w:author="Autor"/>
          <w:color w:val="auto"/>
        </w:rPr>
      </w:pPr>
    </w:p>
    <w:p w14:paraId="45515019" w14:textId="77777777" w:rsidR="00712776" w:rsidRDefault="00712776" w:rsidP="002607DB">
      <w:pPr>
        <w:pStyle w:val="Default"/>
        <w:rPr>
          <w:ins w:id="128" w:author="Autor"/>
          <w:color w:val="auto"/>
        </w:rPr>
      </w:pPr>
    </w:p>
    <w:p w14:paraId="385A665A" w14:textId="77777777" w:rsidR="00712776" w:rsidRDefault="00712776" w:rsidP="002607DB">
      <w:pPr>
        <w:pStyle w:val="Default"/>
        <w:rPr>
          <w:ins w:id="129" w:author="Autor"/>
          <w:color w:val="auto"/>
        </w:rPr>
      </w:pPr>
    </w:p>
    <w:p w14:paraId="22BE5870" w14:textId="53EFFA19" w:rsidR="002607DB" w:rsidRDefault="002607DB" w:rsidP="009250CC">
      <w:pPr>
        <w:pStyle w:val="Default"/>
        <w:jc w:val="both"/>
        <w:rPr>
          <w:ins w:id="130" w:author="Autor"/>
          <w:color w:val="auto"/>
          <w:sz w:val="23"/>
          <w:szCs w:val="23"/>
          <w:vertAlign w:val="superscript"/>
        </w:rPr>
      </w:pPr>
      <w:ins w:id="131" w:author="Auto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ins>
    </w:p>
    <w:p w14:paraId="7B539115" w14:textId="77777777" w:rsidR="002607DB" w:rsidRDefault="002607DB" w:rsidP="002607DB">
      <w:pPr>
        <w:rPr>
          <w:ins w:id="132" w:author="Autor"/>
          <w:color w:val="1F497D"/>
          <w:sz w:val="22"/>
        </w:rPr>
      </w:pPr>
    </w:p>
    <w:p w14:paraId="4FF1CF02" w14:textId="77777777" w:rsidR="002607DB" w:rsidRDefault="002607DB" w:rsidP="002607DB">
      <w:pPr>
        <w:spacing w:before="240"/>
        <w:jc w:val="both"/>
        <w:rPr>
          <w:ins w:id="133" w:author="Autor"/>
        </w:rPr>
      </w:pPr>
    </w:p>
    <w:p w14:paraId="0A9F6DA6" w14:textId="77777777" w:rsidR="002607DB" w:rsidRDefault="002607DB" w:rsidP="002607DB">
      <w:pPr>
        <w:rPr>
          <w:ins w:id="134" w:author="Autor"/>
        </w:rPr>
      </w:pPr>
    </w:p>
    <w:p w14:paraId="7A01FDBF" w14:textId="1BA72EAD" w:rsidR="00EF3EDE" w:rsidRDefault="00EF3EDE" w:rsidP="00EF3EDE">
      <w:r>
        <w:t xml:space="preserve">                                                                                 </w:t>
      </w:r>
    </w:p>
    <w:p w14:paraId="7E510149" w14:textId="77777777" w:rsidR="00EF3EDE" w:rsidRPr="00495696" w:rsidRDefault="00495696" w:rsidP="00725115">
      <w:pPr>
        <w:pageBreakBefore/>
        <w:rPr>
          <w:i/>
        </w:rPr>
      </w:pPr>
      <w:r w:rsidRPr="00495696">
        <w:rPr>
          <w:i/>
        </w:rPr>
        <w:lastRenderedPageBreak/>
        <w:t>Rozhodnutie o neschválení ŽoNFP – nedostatok alokácie</w:t>
      </w:r>
    </w:p>
    <w:p w14:paraId="04AB500C"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B2AA005"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6D49BA7A" w14:textId="77777777" w:rsidR="00EF3EDE" w:rsidRDefault="00EF3EDE" w:rsidP="00EF3EDE">
      <w:pPr>
        <w:jc w:val="center"/>
        <w:rPr>
          <w:b/>
        </w:rPr>
      </w:pPr>
    </w:p>
    <w:p w14:paraId="465EDD25" w14:textId="77777777" w:rsidR="006C4052" w:rsidRDefault="006C4052" w:rsidP="006C4052">
      <w:pPr>
        <w:jc w:val="center"/>
        <w:rPr>
          <w:rFonts w:eastAsia="Times New Roman"/>
          <w:b/>
        </w:rPr>
      </w:pPr>
      <w:r>
        <w:rPr>
          <w:b/>
        </w:rPr>
        <w:t>ROZHODNUTIE</w:t>
      </w:r>
    </w:p>
    <w:p w14:paraId="4056B446" w14:textId="6BC20033" w:rsidR="006C4052" w:rsidRDefault="006C4052" w:rsidP="006C4052">
      <w:pPr>
        <w:jc w:val="center"/>
        <w:rPr>
          <w:b/>
        </w:rPr>
      </w:pPr>
      <w:r>
        <w:rPr>
          <w:b/>
        </w:rPr>
        <w:t>O NESCHVÁLENÍ ŽIADOSTI O POSKYTNUTIE NENÁVRATNÉHO FINANČNÉHO PRÍSPEVKU</w:t>
      </w:r>
    </w:p>
    <w:p w14:paraId="1B6B6DFC" w14:textId="0C8E8317"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63ABC2B8" w14:textId="77777777" w:rsidTr="001C6A00">
        <w:trPr>
          <w:trHeight w:val="683"/>
        </w:trPr>
        <w:tc>
          <w:tcPr>
            <w:tcW w:w="4606" w:type="dxa"/>
            <w:shd w:val="clear" w:color="auto" w:fill="CCC0D9"/>
            <w:vAlign w:val="center"/>
          </w:tcPr>
          <w:p w14:paraId="036723CF"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D565B6" w14:textId="77777777" w:rsidR="00EF3EDE" w:rsidRPr="001341AE" w:rsidRDefault="00EF3EDE" w:rsidP="001C6A00">
            <w:pPr>
              <w:spacing w:after="0" w:line="240" w:lineRule="auto"/>
              <w:jc w:val="both"/>
            </w:pPr>
          </w:p>
        </w:tc>
      </w:tr>
      <w:tr w:rsidR="00EF3EDE" w:rsidRPr="001341AE" w14:paraId="471331DC" w14:textId="77777777" w:rsidTr="001C6A00">
        <w:trPr>
          <w:trHeight w:val="693"/>
        </w:trPr>
        <w:tc>
          <w:tcPr>
            <w:tcW w:w="4606" w:type="dxa"/>
            <w:shd w:val="clear" w:color="auto" w:fill="CCC0D9"/>
            <w:vAlign w:val="center"/>
          </w:tcPr>
          <w:p w14:paraId="4F59F13F" w14:textId="5247C5D2" w:rsidR="00EF3EDE" w:rsidRPr="001341AE" w:rsidRDefault="006C4052" w:rsidP="001C6A00">
            <w:pPr>
              <w:spacing w:after="0" w:line="240" w:lineRule="auto"/>
              <w:jc w:val="center"/>
              <w:rPr>
                <w:b/>
              </w:rPr>
            </w:pPr>
            <w:r w:rsidRPr="001C6A00">
              <w:rPr>
                <w:b/>
                <w:sz w:val="22"/>
              </w:rPr>
              <w:t>Kód žiadosti o </w:t>
            </w:r>
            <w:r>
              <w:rPr>
                <w:b/>
                <w:sz w:val="22"/>
              </w:rPr>
              <w:t>poskytnuti</w:t>
            </w:r>
            <w:r w:rsidR="00725115">
              <w:rPr>
                <w:b/>
                <w:sz w:val="22"/>
              </w:rPr>
              <w:t>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888E703" w14:textId="77777777" w:rsidR="00EF3EDE" w:rsidRPr="001341AE" w:rsidRDefault="00EF3EDE" w:rsidP="001C6A00">
            <w:pPr>
              <w:spacing w:after="0" w:line="240" w:lineRule="auto"/>
              <w:jc w:val="both"/>
            </w:pPr>
          </w:p>
        </w:tc>
      </w:tr>
      <w:tr w:rsidR="00EF3EDE" w:rsidRPr="001341AE" w14:paraId="7343E2D2" w14:textId="77777777" w:rsidTr="001C6A00">
        <w:trPr>
          <w:trHeight w:val="703"/>
        </w:trPr>
        <w:tc>
          <w:tcPr>
            <w:tcW w:w="4606" w:type="dxa"/>
            <w:shd w:val="clear" w:color="auto" w:fill="CCC0D9"/>
            <w:vAlign w:val="center"/>
          </w:tcPr>
          <w:p w14:paraId="466CA19C" w14:textId="77777777" w:rsidR="00EF3EDE" w:rsidRPr="001341AE" w:rsidRDefault="00EF3EDE" w:rsidP="001C6A00">
            <w:pPr>
              <w:spacing w:after="0" w:line="240" w:lineRule="auto"/>
              <w:jc w:val="center"/>
              <w:rPr>
                <w:b/>
              </w:rPr>
            </w:pPr>
            <w:r w:rsidRPr="001C6A00">
              <w:rPr>
                <w:b/>
                <w:sz w:val="22"/>
              </w:rPr>
              <w:t>Kód výzvy</w:t>
            </w:r>
            <w:r w:rsidRPr="001341AE">
              <w:rPr>
                <w:b/>
                <w:sz w:val="22"/>
              </w:rPr>
              <w:t>/vyzvania</w:t>
            </w:r>
            <w:r>
              <w:rPr>
                <w:b/>
                <w:sz w:val="22"/>
              </w:rPr>
              <w:br/>
              <w:t>(ďalej len „výzva“)</w:t>
            </w:r>
          </w:p>
        </w:tc>
        <w:tc>
          <w:tcPr>
            <w:tcW w:w="4606" w:type="dxa"/>
          </w:tcPr>
          <w:p w14:paraId="5080AB99" w14:textId="77777777" w:rsidR="00EF3EDE" w:rsidRPr="001341AE" w:rsidRDefault="00EF3EDE" w:rsidP="001C6A00">
            <w:pPr>
              <w:spacing w:after="0" w:line="240" w:lineRule="auto"/>
              <w:jc w:val="both"/>
            </w:pPr>
          </w:p>
        </w:tc>
      </w:tr>
    </w:tbl>
    <w:p w14:paraId="2897A5EE" w14:textId="267CF989" w:rsidR="006C4052" w:rsidRDefault="006C4052" w:rsidP="006C4052">
      <w:pPr>
        <w:spacing w:before="240"/>
        <w:jc w:val="both"/>
        <w:rPr>
          <w:rFonts w:eastAsia="Times New Roman"/>
        </w:rPr>
      </w:pPr>
      <w:r>
        <w:t>rozhodol tak, že v súlade s § 19 ods. 9 písm. b)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5CC57513" w14:textId="77777777" w:rsidR="006C4052" w:rsidRDefault="006C4052" w:rsidP="006C4052">
      <w:pPr>
        <w:spacing w:before="240"/>
        <w:jc w:val="center"/>
        <w:rPr>
          <w:b/>
        </w:rPr>
      </w:pPr>
    </w:p>
    <w:p w14:paraId="1E293D09" w14:textId="77777777" w:rsidR="006C4052" w:rsidRDefault="006C4052" w:rsidP="006C4052">
      <w:pPr>
        <w:spacing w:before="240"/>
        <w:jc w:val="center"/>
        <w:rPr>
          <w:b/>
          <w:sz w:val="28"/>
          <w:szCs w:val="28"/>
        </w:rPr>
      </w:pPr>
      <w:r>
        <w:rPr>
          <w:b/>
          <w:sz w:val="28"/>
          <w:szCs w:val="28"/>
        </w:rPr>
        <w:t>n e s ch v a ľ u j e.</w:t>
      </w:r>
    </w:p>
    <w:p w14:paraId="2F1741A9" w14:textId="77777777" w:rsidR="006C4052" w:rsidRDefault="006C4052" w:rsidP="006C4052">
      <w:pPr>
        <w:spacing w:before="240"/>
        <w:jc w:val="center"/>
        <w:rPr>
          <w:b/>
        </w:rPr>
      </w:pPr>
    </w:p>
    <w:p w14:paraId="2A3EBD7F" w14:textId="286EEC18"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w:t>
      </w:r>
      <w:commentRangeStart w:id="135"/>
      <w:r>
        <w:t xml:space="preserve">Uvedené overenie podmienok poskytovania príspevku nelimituje poskytovateľa alebo štatutárny orgán poskytovateľa v overovaní ich splnenia v prípadných ďalších konaniach v súvislosti so žiadosťou v súlade so zákonom o príspevku z EŠIF. </w:t>
      </w:r>
      <w:commentRangeEnd w:id="135"/>
      <w:r>
        <w:rPr>
          <w:rStyle w:val="Odkaznakomentr"/>
          <w:rFonts w:eastAsia="Times New Roman" w:cs="Times New Roman"/>
        </w:rPr>
        <w:commentReference w:id="135"/>
      </w:r>
      <w:r>
        <w:t>Žiadosť bola predmetom odborného hodnotenia, v rámci ktorého došlo k zníženiu počtu bodov z dôvodu, že .....</w:t>
      </w:r>
      <w:r>
        <w:rPr>
          <w:color w:val="FF0000"/>
          <w:sz w:val="18"/>
          <w:szCs w:val="18"/>
        </w:rPr>
        <w:t>(pozn. uviesť dôvody, pre ktoré došlo k zníženiu bodového hodnotenia)</w:t>
      </w:r>
      <w:r>
        <w:t>./</w:t>
      </w:r>
      <w:r>
        <w:rPr>
          <w:u w:val="single"/>
        </w:rPr>
        <w:t xml:space="preserve">alternatívne </w:t>
      </w:r>
      <w:r>
        <w:rPr>
          <w:color w:val="FF0000"/>
          <w:sz w:val="18"/>
          <w:szCs w:val="18"/>
        </w:rPr>
        <w:t>(</w:t>
      </w:r>
      <w:r w:rsidR="00725115">
        <w:rPr>
          <w:color w:val="FF0000"/>
          <w:sz w:val="18"/>
          <w:szCs w:val="18"/>
        </w:rPr>
        <w:t>p</w:t>
      </w:r>
      <w:r>
        <w:rPr>
          <w:color w:val="FF0000"/>
          <w:sz w:val="18"/>
          <w:szCs w:val="18"/>
        </w:rPr>
        <w:t>ozn. ak dôvodom toho, že na žiadosť neboli dostatočné finančné prostriedky bolo aplikovanie výberových kritérií)</w:t>
      </w:r>
      <w:r>
        <w:t xml:space="preserve"> Žiadosť v dôsledku aplikácie výberových kritérií..... </w:t>
      </w:r>
      <w:r>
        <w:rPr>
          <w:color w:val="FF0000"/>
          <w:sz w:val="18"/>
          <w:szCs w:val="18"/>
        </w:rPr>
        <w:t>(Pozn. uviesť špecifikáciu dôvodov)</w:t>
      </w:r>
      <w:r>
        <w:t xml:space="preserve">. </w:t>
      </w:r>
    </w:p>
    <w:p w14:paraId="43F88774" w14:textId="73F174A6" w:rsidR="006C4052" w:rsidRDefault="006C4052" w:rsidP="006C4052">
      <w:pPr>
        <w:spacing w:before="240"/>
        <w:jc w:val="both"/>
      </w:pPr>
      <w:r>
        <w:t xml:space="preserve">V rámci výzvy bol predložený počet žiadostí, ktoré svojou výškou schváleného nenávratného finančného príspevku presahovali výšku finančných prostriedkov určených na vyčerpanie </w:t>
      </w:r>
      <w:r>
        <w:lastRenderedPageBreak/>
        <w:t>vo</w:t>
      </w:r>
      <w:r w:rsidR="00725115">
        <w:t> </w:t>
      </w:r>
      <w:r>
        <w:t>výzve. Z dôvodu nedostatku finančných prostriedkov určených na vyčerpanie vo výzve rozhodol riadiaci orgán o neschválení žiadosti. Toto rozhodnutie môže byť v súlade s</w:t>
      </w:r>
      <w:r w:rsidR="00725115">
        <w:t> </w:t>
      </w:r>
      <w:r>
        <w:t>§ 21 zákona o príspevku z EŠIF preskúmané v rámci konania o zmene rozhodnutia o neschválení žiadosti. Na preskúmanie rozhodnutia podľa predchádzajúcej vety nie je právny nárok a tento postup je podmienený najmä skutočnosťou, že riadiaci orgán bude v budúcnosti disponovať finančnými prostriedkami na financovanie projektov, ktoré nebolo možné schváliť len z dôvodu nedostatku finančných prostriedkov určených na vyčerpanie</w:t>
      </w:r>
      <w:r w:rsidR="00DB6F78">
        <w:t xml:space="preserve"> vo výzve</w:t>
      </w:r>
      <w:r>
        <w:t xml:space="preserve">. </w:t>
      </w:r>
    </w:p>
    <w:p w14:paraId="19299086" w14:textId="77777777" w:rsidR="00A60C15" w:rsidRDefault="006C4052" w:rsidP="00A60C15">
      <w:pPr>
        <w:spacing w:before="240"/>
        <w:jc w:val="both"/>
        <w:rPr>
          <w:ins w:id="136" w:author="Autor"/>
        </w:rPr>
      </w:pPr>
      <w:r>
        <w:rPr>
          <w:b/>
        </w:rPr>
        <w:t xml:space="preserve">Poučenie o opravnom prostriedku: </w:t>
      </w:r>
    </w:p>
    <w:p w14:paraId="0D59189F" w14:textId="7FF77ED8" w:rsidR="00A60C15" w:rsidRDefault="00A60C15" w:rsidP="00A60C15">
      <w:pPr>
        <w:spacing w:before="240"/>
        <w:jc w:val="both"/>
        <w:rPr>
          <w:ins w:id="137" w:author="Autor"/>
        </w:rPr>
      </w:pPr>
      <w:r>
        <w:t xml:space="preserve">Proti tomuto rozhodnutiu </w:t>
      </w:r>
      <w:del w:id="138" w:author="Autor">
        <w:r w:rsidR="006C4052">
          <w:delText xml:space="preserve">nie </w:delText>
        </w:r>
      </w:del>
      <w:r>
        <w:t xml:space="preserve">je v súlade s § 22 </w:t>
      </w:r>
      <w:ins w:id="139" w:author="Autor">
        <w:r>
          <w:t xml:space="preserve">zákona </w:t>
        </w:r>
        <w:r>
          <w:br/>
          <w:t xml:space="preserve">o príspevku z EŠIF možné podať odvolanie. Žiadateľ môže podať odvolanie písomne riadiacemu orgánu do 10 pracovných dní odo dňa doručenia tohto rozhodnutia. V odvolaní sa okrem identifikačných náležitostí (§ 22 </w:t>
        </w:r>
      </w:ins>
      <w:r>
        <w:t xml:space="preserve">ods. </w:t>
      </w:r>
      <w:del w:id="140" w:author="Autor">
        <w:r w:rsidR="006C4052">
          <w:delText>7</w:delText>
        </w:r>
      </w:del>
      <w:ins w:id="141" w:author="Autor">
        <w:r>
          <w:t>5</w:t>
        </w:r>
      </w:ins>
      <w:r>
        <w:t xml:space="preserve"> písm. </w:t>
      </w:r>
      <w:moveFromRangeStart w:id="142" w:author="Autor" w:name="move22826564"/>
      <w:moveFrom w:id="143" w:author="Autor">
        <w:r w:rsidR="001E528A">
          <w:t>a</w:t>
        </w:r>
        <w:r w:rsidR="006C4052">
          <w:t xml:space="preserve">) zákona o príspevku z EŠIF možné podať odvolanie. </w:t>
        </w:r>
      </w:moveFrom>
      <w:moveFromRangeEnd w:id="142"/>
      <w:ins w:id="144" w:author="Autor">
        <w:r>
          <w:t>a) a b) zákona o príspevku z EŠIF) musí uviesť, proti ktorému rozhodnutiu odvolanie smeruje, akej veci sa odvolanie týka a dôvody podania odvolania, čo odvolaním žiadateľ navrhuje a dátum podania a podpis osoby podávajúcej odvolanie.</w:t>
        </w:r>
      </w:ins>
    </w:p>
    <w:p w14:paraId="30715092" w14:textId="6BE4B5AC" w:rsidR="006C4052" w:rsidRDefault="006C4052" w:rsidP="00A60C15">
      <w:pPr>
        <w:spacing w:before="240"/>
        <w:jc w:val="both"/>
      </w:pPr>
      <w:r>
        <w:t xml:space="preserve">Žiadateľ je oprávnený </w:t>
      </w:r>
      <w:ins w:id="145" w:author="Autor">
        <w:r w:rsidR="00B26F00">
          <w:t xml:space="preserve">po nadobudnutí právoplatnosti tohto rozhodnutia </w:t>
        </w:r>
      </w:ins>
      <w:r>
        <w:t>podať podnet na</w:t>
      </w:r>
      <w:del w:id="146" w:author="Autor">
        <w:r>
          <w:delText xml:space="preserve"> </w:delText>
        </w:r>
      </w:del>
      <w:ins w:id="147" w:author="Autor">
        <w:r w:rsidR="009250CC">
          <w:t> </w:t>
        </w:r>
      </w:ins>
      <w:r>
        <w:t>preskúmanie rozhodnutia mimo odvolacieho konania v súlade s podmienkami uvedenými v</w:t>
      </w:r>
      <w:del w:id="148" w:author="Autor">
        <w:r>
          <w:delText xml:space="preserve"> </w:delText>
        </w:r>
      </w:del>
      <w:ins w:id="149" w:author="Autor">
        <w:r w:rsidR="009250CC">
          <w:t> </w:t>
        </w:r>
      </w:ins>
      <w:r>
        <w:t>§ 24 zákona o príspevku z EŠIF.</w:t>
      </w:r>
    </w:p>
    <w:p w14:paraId="062CCC4E" w14:textId="77777777" w:rsidR="006C4052" w:rsidRDefault="006C4052" w:rsidP="006C4052">
      <w:pPr>
        <w:spacing w:before="240"/>
        <w:jc w:val="both"/>
      </w:pPr>
      <w:r>
        <w:t>Toto rozhodnutie je preskúmateľné súdom.</w:t>
      </w:r>
    </w:p>
    <w:p w14:paraId="09074DE9" w14:textId="4347C927" w:rsidR="005D458D" w:rsidRDefault="005D458D" w:rsidP="005D458D">
      <w:pPr>
        <w:spacing w:before="240"/>
        <w:jc w:val="both"/>
        <w:rPr>
          <w:ins w:id="150" w:author="Autor"/>
        </w:rPr>
      </w:pPr>
      <w:ins w:id="151" w:author="Autor">
        <w:r w:rsidRPr="00AD0FDB">
          <w:rPr>
            <w:color w:val="FF0000"/>
            <w:sz w:val="20"/>
            <w:szCs w:val="20"/>
          </w:rPr>
          <w:t>Pozn. Alternatíva č. 1</w:t>
        </w:r>
        <w:r>
          <w:t xml:space="preserve"> </w:t>
        </w:r>
        <w:r>
          <w:rPr>
            <w:color w:val="FF0000"/>
            <w:sz w:val="20"/>
            <w:szCs w:val="20"/>
          </w:rPr>
          <w:t xml:space="preserve"> v prípade písomného vyhotovenia rozhodnutia:</w:t>
        </w:r>
      </w:ins>
    </w:p>
    <w:p w14:paraId="78448D60" w14:textId="77777777" w:rsidR="005D458D" w:rsidRDefault="005D458D" w:rsidP="005D458D">
      <w:pPr>
        <w:spacing w:before="240"/>
        <w:jc w:val="both"/>
        <w:rPr>
          <w:ins w:id="152" w:author="Autor"/>
        </w:rPr>
      </w:pPr>
    </w:p>
    <w:p w14:paraId="7FA688F3" w14:textId="0BCBDC43" w:rsidR="006C4052" w:rsidRDefault="006C4052" w:rsidP="006C4052">
      <w:pPr>
        <w:spacing w:before="240"/>
        <w:jc w:val="both"/>
      </w:pPr>
      <w:r>
        <w:t>V............., dňa........................</w:t>
      </w:r>
    </w:p>
    <w:p w14:paraId="32E0D075" w14:textId="77777777" w:rsidR="006C4052" w:rsidRDefault="006C4052" w:rsidP="006C4052">
      <w:pPr>
        <w:spacing w:before="240"/>
        <w:jc w:val="both"/>
      </w:pPr>
      <w:r>
        <w:t xml:space="preserve">                                                                                     ..............................................</w:t>
      </w:r>
    </w:p>
    <w:p w14:paraId="75A9EDD8" w14:textId="77777777" w:rsidR="006C4052" w:rsidRDefault="006C4052" w:rsidP="006C4052">
      <w:pPr>
        <w:jc w:val="both"/>
      </w:pPr>
      <w:r>
        <w:t xml:space="preserve">                                                        (meno, priezvisko, funkcia a podpis oprávnenej osoby RO)</w:t>
      </w:r>
    </w:p>
    <w:p w14:paraId="13167367" w14:textId="77777777" w:rsidR="006C4052" w:rsidRDefault="006C4052" w:rsidP="001C6A00">
      <w:pPr>
        <w:spacing w:after="0" w:line="240" w:lineRule="auto"/>
        <w:rPr>
          <w:rFonts w:eastAsia="Calibri"/>
          <w:szCs w:val="24"/>
        </w:rPr>
      </w:pPr>
      <w:r>
        <w:t xml:space="preserve">                                                                                      (odtlačok úradnej pečiatky)</w:t>
      </w:r>
      <w:r>
        <w:rPr>
          <w:rFonts w:eastAsia="Calibri"/>
          <w:szCs w:val="24"/>
        </w:rPr>
        <w:t xml:space="preserve"> </w:t>
      </w:r>
    </w:p>
    <w:p w14:paraId="13A9B69B" w14:textId="2C99EFF7" w:rsidR="00EF3EDE" w:rsidRDefault="00EF3EDE" w:rsidP="00EF3EDE"/>
    <w:p w14:paraId="2BF65231" w14:textId="77777777" w:rsidR="005D458D" w:rsidRDefault="005D458D" w:rsidP="005D458D">
      <w:pPr>
        <w:spacing w:before="240"/>
        <w:jc w:val="both"/>
        <w:rPr>
          <w:ins w:id="153" w:author="Autor"/>
          <w:color w:val="FF0000"/>
          <w:sz w:val="20"/>
          <w:szCs w:val="20"/>
        </w:rPr>
      </w:pPr>
      <w:ins w:id="154" w:author="Autor">
        <w:r>
          <w:t xml:space="preserve">  </w:t>
        </w:r>
        <w:r>
          <w:rPr>
            <w:color w:val="FF0000"/>
            <w:sz w:val="20"/>
            <w:szCs w:val="20"/>
          </w:rPr>
          <w:t>Pozn. Alternatíva č. 2 v prípade rozhodnutia vydávaného elektronicky:</w:t>
        </w:r>
      </w:ins>
    </w:p>
    <w:p w14:paraId="08F0D252" w14:textId="77777777" w:rsidR="00712776" w:rsidRDefault="00712776" w:rsidP="00712776">
      <w:pPr>
        <w:spacing w:before="240"/>
        <w:jc w:val="both"/>
        <w:rPr>
          <w:ins w:id="155" w:author="Autor"/>
        </w:rPr>
      </w:pPr>
      <w:ins w:id="156" w:author="Autor">
        <w:r>
          <w:t xml:space="preserve">                                                                                         ..............................................</w:t>
        </w:r>
      </w:ins>
    </w:p>
    <w:p w14:paraId="19C13C7A" w14:textId="721D0C5C" w:rsidR="00712776" w:rsidRDefault="00712776" w:rsidP="00712776">
      <w:pPr>
        <w:jc w:val="both"/>
        <w:rPr>
          <w:ins w:id="157" w:author="Autor"/>
        </w:rPr>
      </w:pPr>
      <w:ins w:id="158" w:author="Autor">
        <w:r>
          <w:t xml:space="preserve">                                                        (meno, priezvisko</w:t>
        </w:r>
        <w:r w:rsidR="00A55A7B">
          <w:t xml:space="preserve"> a</w:t>
        </w:r>
        <w:r>
          <w:t xml:space="preserve"> funkcia oprávnenej osoby RO)</w:t>
        </w:r>
      </w:ins>
    </w:p>
    <w:p w14:paraId="41DC3C50" w14:textId="0A86EC8B" w:rsidR="00712776" w:rsidRDefault="00712776" w:rsidP="005D458D">
      <w:pPr>
        <w:pStyle w:val="Default"/>
        <w:rPr>
          <w:ins w:id="159" w:author="Autor"/>
          <w:color w:val="auto"/>
        </w:rPr>
      </w:pPr>
    </w:p>
    <w:p w14:paraId="752D344F" w14:textId="61AEC02D" w:rsidR="00755470" w:rsidRDefault="00755470" w:rsidP="005D458D">
      <w:pPr>
        <w:pStyle w:val="Default"/>
        <w:rPr>
          <w:ins w:id="160" w:author="Autor"/>
          <w:color w:val="auto"/>
        </w:rPr>
      </w:pPr>
    </w:p>
    <w:p w14:paraId="080F5D5C" w14:textId="77777777" w:rsidR="00755470" w:rsidRDefault="00755470" w:rsidP="005D458D">
      <w:pPr>
        <w:pStyle w:val="Default"/>
        <w:rPr>
          <w:ins w:id="161" w:author="Autor"/>
          <w:color w:val="auto"/>
        </w:rPr>
      </w:pPr>
    </w:p>
    <w:p w14:paraId="23BBF2A7" w14:textId="0CDE291F" w:rsidR="005D458D" w:rsidRDefault="005D458D" w:rsidP="009250CC">
      <w:pPr>
        <w:pStyle w:val="Default"/>
        <w:jc w:val="both"/>
        <w:rPr>
          <w:ins w:id="162" w:author="Autor"/>
          <w:color w:val="auto"/>
          <w:sz w:val="23"/>
          <w:szCs w:val="23"/>
          <w:vertAlign w:val="superscript"/>
        </w:rPr>
      </w:pPr>
      <w:ins w:id="163" w:author="Autor">
        <w:r>
          <w:rPr>
            <w:color w:val="auto"/>
          </w:rPr>
          <w:lastRenderedPageBreak/>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ins>
    </w:p>
    <w:p w14:paraId="27644A58" w14:textId="77777777" w:rsidR="00EF3EDE" w:rsidRPr="00495696" w:rsidRDefault="00495696" w:rsidP="00725115">
      <w:pPr>
        <w:pageBreakBefore/>
        <w:rPr>
          <w:i/>
        </w:rPr>
      </w:pPr>
      <w:r w:rsidRPr="00495696">
        <w:rPr>
          <w:i/>
        </w:rPr>
        <w:lastRenderedPageBreak/>
        <w:t>Rozhodnutie o neschválení – nesplnenie podmienok poskytnutia príspevku</w:t>
      </w:r>
    </w:p>
    <w:p w14:paraId="4D84CC1D"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A974C93"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19618DA7" w14:textId="77777777" w:rsidR="00EF3EDE" w:rsidRDefault="00EF3EDE" w:rsidP="00EF3EDE">
      <w:pPr>
        <w:jc w:val="center"/>
        <w:rPr>
          <w:b/>
        </w:rPr>
      </w:pPr>
    </w:p>
    <w:p w14:paraId="1D77EF26" w14:textId="77777777" w:rsidR="006C4052" w:rsidRDefault="006C4052" w:rsidP="006C4052">
      <w:pPr>
        <w:jc w:val="center"/>
        <w:rPr>
          <w:rFonts w:eastAsia="Times New Roman"/>
          <w:b/>
        </w:rPr>
      </w:pPr>
      <w:r>
        <w:rPr>
          <w:b/>
        </w:rPr>
        <w:t>ROZHODNUTIE</w:t>
      </w:r>
    </w:p>
    <w:p w14:paraId="1D1E4FBC" w14:textId="6C32D9CD" w:rsidR="006C4052" w:rsidRDefault="006C4052" w:rsidP="006C4052">
      <w:pPr>
        <w:jc w:val="center"/>
        <w:rPr>
          <w:b/>
        </w:rPr>
      </w:pPr>
      <w:r>
        <w:rPr>
          <w:b/>
        </w:rPr>
        <w:t>O NESCHVÁLENÍ ŽIADOSTI O POSKYTNUTIE NENÁVRATNÉHO FINANČNÉHO PRÍSPEVKU</w:t>
      </w:r>
    </w:p>
    <w:p w14:paraId="4FDC8DFF" w14:textId="75DA85CE"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30DD8AF1" w14:textId="77777777" w:rsidTr="001C6A00">
        <w:trPr>
          <w:trHeight w:val="825"/>
        </w:trPr>
        <w:tc>
          <w:tcPr>
            <w:tcW w:w="4606" w:type="dxa"/>
            <w:shd w:val="clear" w:color="auto" w:fill="CCC0D9"/>
            <w:vAlign w:val="center"/>
          </w:tcPr>
          <w:p w14:paraId="5B405E87"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4F775AA7" w14:textId="77777777" w:rsidR="00EF3EDE" w:rsidRPr="001341AE" w:rsidRDefault="00EF3EDE" w:rsidP="001C6A00">
            <w:pPr>
              <w:spacing w:after="0" w:line="240" w:lineRule="auto"/>
              <w:jc w:val="center"/>
            </w:pPr>
          </w:p>
        </w:tc>
      </w:tr>
      <w:tr w:rsidR="00EF3EDE" w:rsidRPr="001341AE" w14:paraId="710103A8" w14:textId="77777777" w:rsidTr="001C6A00">
        <w:trPr>
          <w:trHeight w:val="851"/>
        </w:trPr>
        <w:tc>
          <w:tcPr>
            <w:tcW w:w="4606" w:type="dxa"/>
            <w:shd w:val="clear" w:color="auto" w:fill="CCC0D9"/>
            <w:vAlign w:val="center"/>
          </w:tcPr>
          <w:p w14:paraId="3E2803F6" w14:textId="5B4C253F" w:rsidR="00EF3EDE" w:rsidRPr="001341AE" w:rsidRDefault="006C4052" w:rsidP="001C6A00">
            <w:pPr>
              <w:spacing w:after="0" w:line="240" w:lineRule="auto"/>
              <w:jc w:val="center"/>
              <w:rPr>
                <w:b/>
              </w:rPr>
            </w:pPr>
            <w:r w:rsidRPr="001C6A00">
              <w:rPr>
                <w:b/>
                <w:sz w:val="22"/>
              </w:rPr>
              <w:t>Kód žiadosti o</w:t>
            </w:r>
            <w:r w:rsidR="00725115" w:rsidRPr="001C6A00">
              <w:rPr>
                <w:b/>
                <w:sz w:val="22"/>
              </w:rPr>
              <w:t> </w:t>
            </w:r>
            <w:r w:rsidR="0072511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02CC7FD" w14:textId="77777777" w:rsidR="00EF3EDE" w:rsidRPr="001341AE" w:rsidRDefault="00EF3EDE" w:rsidP="001C6A00">
            <w:pPr>
              <w:spacing w:after="0" w:line="240" w:lineRule="auto"/>
              <w:jc w:val="both"/>
            </w:pPr>
          </w:p>
        </w:tc>
      </w:tr>
      <w:tr w:rsidR="00EF3EDE" w:rsidRPr="001341AE" w14:paraId="1EDFE716" w14:textId="77777777" w:rsidTr="001C6A00">
        <w:trPr>
          <w:trHeight w:val="835"/>
        </w:trPr>
        <w:tc>
          <w:tcPr>
            <w:tcW w:w="4606" w:type="dxa"/>
            <w:shd w:val="clear" w:color="auto" w:fill="CCC0D9"/>
            <w:vAlign w:val="center"/>
          </w:tcPr>
          <w:p w14:paraId="4EF64090"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5817A9F4" w14:textId="77777777" w:rsidR="00EF3EDE" w:rsidRPr="001341AE" w:rsidRDefault="00EF3EDE" w:rsidP="001C6A00">
            <w:pPr>
              <w:spacing w:after="0" w:line="240" w:lineRule="auto"/>
              <w:jc w:val="both"/>
            </w:pPr>
          </w:p>
        </w:tc>
      </w:tr>
    </w:tbl>
    <w:p w14:paraId="0C10C6A0" w14:textId="133DD401" w:rsidR="006C4052" w:rsidRDefault="006C4052" w:rsidP="006C4052">
      <w:pPr>
        <w:spacing w:before="240"/>
        <w:jc w:val="both"/>
        <w:rPr>
          <w:rFonts w:eastAsia="Times New Roman"/>
        </w:rPr>
      </w:pPr>
      <w:r>
        <w:t>rozhodol tak, že v súlade s § 19 ods. 9 písm. a)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7AA0B154" w14:textId="77777777" w:rsidR="006C4052" w:rsidRDefault="006C4052" w:rsidP="006C4052">
      <w:pPr>
        <w:spacing w:before="240"/>
        <w:jc w:val="both"/>
      </w:pPr>
    </w:p>
    <w:p w14:paraId="01BFCF1E" w14:textId="77777777" w:rsidR="006C4052" w:rsidRDefault="006C4052" w:rsidP="006C4052">
      <w:pPr>
        <w:spacing w:before="240"/>
        <w:jc w:val="center"/>
        <w:rPr>
          <w:b/>
          <w:sz w:val="28"/>
          <w:szCs w:val="28"/>
        </w:rPr>
      </w:pPr>
      <w:r>
        <w:rPr>
          <w:b/>
          <w:sz w:val="28"/>
          <w:szCs w:val="28"/>
        </w:rPr>
        <w:t>n e s ch v a ľ u j e.</w:t>
      </w:r>
    </w:p>
    <w:p w14:paraId="36795F15" w14:textId="77777777" w:rsidR="006C4052" w:rsidRDefault="006C4052" w:rsidP="006C4052">
      <w:pPr>
        <w:spacing w:before="240"/>
        <w:jc w:val="center"/>
        <w:rPr>
          <w:b/>
        </w:rPr>
      </w:pPr>
    </w:p>
    <w:p w14:paraId="69417069"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nesplnila nasledujúcu/e podmienku/y poskytnutia príspevku:</w:t>
      </w:r>
    </w:p>
    <w:p w14:paraId="0E825D70" w14:textId="77777777" w:rsidR="006C4052" w:rsidRDefault="006C4052" w:rsidP="006C4052">
      <w:pPr>
        <w:spacing w:before="240"/>
        <w:jc w:val="both"/>
        <w:rPr>
          <w:color w:val="FF0000"/>
          <w:sz w:val="18"/>
          <w:szCs w:val="18"/>
        </w:rPr>
      </w:pPr>
    </w:p>
    <w:p w14:paraId="3A475DBE" w14:textId="77777777" w:rsidR="006C4052" w:rsidRDefault="006C4052" w:rsidP="006C4052">
      <w:pPr>
        <w:spacing w:before="240"/>
        <w:jc w:val="both"/>
      </w:pPr>
      <w:r>
        <w:rPr>
          <w:color w:val="FF0000"/>
          <w:sz w:val="18"/>
          <w:szCs w:val="18"/>
        </w:rPr>
        <w:t>(Pozn. uviesť presnú identifikáciu podmienok poskytnutia príspevku, ktoré neboli splnené. V prípade, ak bola žiadosť predmetom odborného hodnotenia, ale rozhodnutie sa vydáva na základe nesplnenia iných dôvodov ako je nesplnenie podmienok odborného hodnotenia, je potrebné uviesť aj identifikáciu dôvodov zníženia počtu bodov dosiahnutých v rámci odborného hodnotenia v súlade s kapitolou 3.2.1.3 ods. 4 Systému riadenia EŠIF).</w:t>
      </w:r>
      <w:r>
        <w:t xml:space="preserve">  </w:t>
      </w:r>
    </w:p>
    <w:p w14:paraId="5EE40382" w14:textId="77777777" w:rsidR="006C4052" w:rsidRDefault="006C4052" w:rsidP="006C4052">
      <w:pPr>
        <w:spacing w:before="240"/>
        <w:jc w:val="both"/>
        <w:rPr>
          <w:b/>
        </w:rPr>
      </w:pPr>
      <w:commentRangeStart w:id="164"/>
      <w:r>
        <w:lastRenderedPageBreak/>
        <w:t>Uvedené overenie podmienok poskytovania príspevku nelimituje poskytovateľa alebo štatutárny orgán poskytovateľa v overovaní ich splnenia v prípadných ďalších konaniach v súvislosti so žiadosťou v súlade so zákonom o príspevku z EŠIF.</w:t>
      </w:r>
      <w:commentRangeEnd w:id="164"/>
      <w:r>
        <w:rPr>
          <w:rStyle w:val="Odkaznakomentr"/>
          <w:rFonts w:eastAsia="Times New Roman" w:cs="Times New Roman"/>
        </w:rPr>
        <w:commentReference w:id="164"/>
      </w:r>
    </w:p>
    <w:p w14:paraId="6C6788FC" w14:textId="5412FB1A"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5AFF27ED" w14:textId="5241FA60" w:rsidR="006C4052" w:rsidRDefault="006C4052" w:rsidP="006C4052">
      <w:pPr>
        <w:spacing w:before="240"/>
        <w:jc w:val="both"/>
      </w:pPr>
      <w:r>
        <w:t xml:space="preserve">Žiadateľ je oprávnený </w:t>
      </w:r>
      <w:ins w:id="165" w:author="Autor">
        <w:r w:rsidR="00B26F00">
          <w:t xml:space="preserve">po nadobudnutí právoplatnosti tohto rozhodnutia </w:t>
        </w:r>
      </w:ins>
      <w:r>
        <w:t>podať podnet na</w:t>
      </w:r>
      <w:del w:id="166" w:author="Autor">
        <w:r>
          <w:delText xml:space="preserve"> </w:delText>
        </w:r>
      </w:del>
      <w:ins w:id="167" w:author="Autor">
        <w:r w:rsidR="009250CC">
          <w:t> </w:t>
        </w:r>
      </w:ins>
      <w:r>
        <w:t>preskúmanie rozhodnutia mimo odvolacieho konania v súlade s podmienkami uvedenými v</w:t>
      </w:r>
      <w:del w:id="168" w:author="Autor">
        <w:r>
          <w:delText xml:space="preserve"> </w:delText>
        </w:r>
      </w:del>
      <w:ins w:id="169" w:author="Autor">
        <w:r w:rsidR="009250CC">
          <w:t> </w:t>
        </w:r>
      </w:ins>
      <w:r>
        <w:t>§ 24 zákona o príspevku z EŠIF.</w:t>
      </w:r>
    </w:p>
    <w:p w14:paraId="09AB9D05" w14:textId="77777777" w:rsidR="006C4052" w:rsidRDefault="006C4052" w:rsidP="006C4052">
      <w:pPr>
        <w:spacing w:before="240"/>
        <w:jc w:val="both"/>
      </w:pPr>
      <w:r>
        <w:t xml:space="preserve">Toto rozhodnutie je preskúmateľné súdom. </w:t>
      </w:r>
    </w:p>
    <w:p w14:paraId="10DE4D03" w14:textId="77777777" w:rsidR="005D458D" w:rsidRDefault="005D458D" w:rsidP="005D458D">
      <w:pPr>
        <w:spacing w:before="240"/>
        <w:jc w:val="both"/>
        <w:rPr>
          <w:ins w:id="170" w:author="Autor"/>
        </w:rPr>
      </w:pPr>
      <w:ins w:id="171" w:author="Autor">
        <w:r w:rsidRPr="00AD0FDB">
          <w:rPr>
            <w:color w:val="FF0000"/>
            <w:sz w:val="20"/>
            <w:szCs w:val="20"/>
          </w:rPr>
          <w:t>Pozn. Alternatíva č. 1</w:t>
        </w:r>
        <w:r>
          <w:t xml:space="preserve"> </w:t>
        </w:r>
        <w:r>
          <w:rPr>
            <w:color w:val="FF0000"/>
            <w:sz w:val="20"/>
            <w:szCs w:val="20"/>
          </w:rPr>
          <w:t xml:space="preserve"> v prípade písomného vyhotovenia rozhodnutia:</w:t>
        </w:r>
      </w:ins>
    </w:p>
    <w:p w14:paraId="71384C9A" w14:textId="77777777" w:rsidR="005D458D" w:rsidRDefault="005D458D" w:rsidP="006C4052">
      <w:pPr>
        <w:spacing w:before="240"/>
        <w:jc w:val="both"/>
        <w:rPr>
          <w:ins w:id="172" w:author="Autor"/>
        </w:rPr>
      </w:pPr>
    </w:p>
    <w:p w14:paraId="17B38E34" w14:textId="47CF27D7" w:rsidR="006C4052" w:rsidRDefault="006C4052" w:rsidP="006C4052">
      <w:pPr>
        <w:spacing w:before="240"/>
        <w:jc w:val="both"/>
      </w:pPr>
      <w:r>
        <w:t>V............., dňa........................</w:t>
      </w:r>
    </w:p>
    <w:p w14:paraId="5E631C02" w14:textId="77777777" w:rsidR="006C4052" w:rsidRDefault="006C4052" w:rsidP="006C4052">
      <w:pPr>
        <w:spacing w:before="240"/>
        <w:jc w:val="both"/>
      </w:pPr>
      <w:r>
        <w:t xml:space="preserve">                                                                                         ..............................................</w:t>
      </w:r>
    </w:p>
    <w:p w14:paraId="1B365EA2" w14:textId="77777777" w:rsidR="006C4052" w:rsidRDefault="006C4052" w:rsidP="006C4052">
      <w:pPr>
        <w:jc w:val="both"/>
      </w:pPr>
      <w:r>
        <w:t xml:space="preserve">                                                        (meno, priezvisko, funkcia a podpis oprávnenej osoby RO)</w:t>
      </w:r>
    </w:p>
    <w:p w14:paraId="0FD92188" w14:textId="77777777" w:rsidR="006C4052" w:rsidRDefault="006C4052" w:rsidP="006C4052">
      <w:pPr>
        <w:spacing w:after="0" w:line="240" w:lineRule="auto"/>
        <w:rPr>
          <w:rFonts w:eastAsia="Calibri"/>
          <w:szCs w:val="24"/>
        </w:rPr>
      </w:pPr>
      <w:r>
        <w:t xml:space="preserve">                                                                                   (odtlačok úradnej pečiatky)</w:t>
      </w:r>
      <w:r>
        <w:rPr>
          <w:rFonts w:eastAsia="Calibri"/>
          <w:szCs w:val="24"/>
        </w:rPr>
        <w:t xml:space="preserve"> </w:t>
      </w:r>
    </w:p>
    <w:p w14:paraId="66BBE576" w14:textId="77777777" w:rsidR="005D458D" w:rsidRDefault="005D458D" w:rsidP="005D458D">
      <w:pPr>
        <w:spacing w:before="240"/>
        <w:jc w:val="both"/>
        <w:rPr>
          <w:ins w:id="173" w:author="Autor"/>
        </w:rPr>
      </w:pPr>
      <w:ins w:id="174" w:author="Autor">
        <w:r>
          <w:t xml:space="preserve"> </w:t>
        </w:r>
      </w:ins>
    </w:p>
    <w:p w14:paraId="579C467F" w14:textId="0A3D24DD" w:rsidR="005D458D" w:rsidRDefault="005D458D" w:rsidP="005D458D">
      <w:pPr>
        <w:spacing w:before="240"/>
        <w:jc w:val="both"/>
        <w:rPr>
          <w:ins w:id="175" w:author="Autor"/>
          <w:color w:val="FF0000"/>
          <w:sz w:val="20"/>
          <w:szCs w:val="20"/>
        </w:rPr>
      </w:pPr>
      <w:ins w:id="176" w:author="Autor">
        <w:r>
          <w:t xml:space="preserve"> </w:t>
        </w:r>
        <w:r>
          <w:rPr>
            <w:color w:val="FF0000"/>
            <w:sz w:val="20"/>
            <w:szCs w:val="20"/>
          </w:rPr>
          <w:t>Pozn. Alternatíva č. 2 v prípade rozhodnutia vydávaného elektronicky:</w:t>
        </w:r>
      </w:ins>
    </w:p>
    <w:p w14:paraId="79E57321" w14:textId="77777777" w:rsidR="00712776" w:rsidRDefault="00712776" w:rsidP="00712776">
      <w:pPr>
        <w:spacing w:before="240"/>
        <w:jc w:val="both"/>
        <w:rPr>
          <w:ins w:id="177" w:author="Autor"/>
        </w:rPr>
      </w:pPr>
      <w:ins w:id="178" w:author="Autor">
        <w:r>
          <w:t xml:space="preserve">                                                                                         ..............................................</w:t>
        </w:r>
      </w:ins>
    </w:p>
    <w:p w14:paraId="727EA3FC" w14:textId="58B464FE" w:rsidR="00712776" w:rsidRDefault="00712776" w:rsidP="00712776">
      <w:pPr>
        <w:jc w:val="both"/>
        <w:rPr>
          <w:ins w:id="179" w:author="Autor"/>
        </w:rPr>
      </w:pPr>
      <w:ins w:id="180" w:author="Autor">
        <w:r>
          <w:t xml:space="preserve">                                                        (meno, priezvisko</w:t>
        </w:r>
        <w:r w:rsidR="00333D69">
          <w:t xml:space="preserve"> a</w:t>
        </w:r>
        <w:r w:rsidR="00AF6F75">
          <w:t xml:space="preserve"> </w:t>
        </w:r>
        <w:r>
          <w:t>funkcia</w:t>
        </w:r>
        <w:r w:rsidR="00333D69">
          <w:t xml:space="preserve"> </w:t>
        </w:r>
        <w:r>
          <w:t>oprávnenej osoby RO)</w:t>
        </w:r>
      </w:ins>
    </w:p>
    <w:p w14:paraId="6115427F" w14:textId="77777777" w:rsidR="00712776" w:rsidRDefault="00712776" w:rsidP="005D458D">
      <w:pPr>
        <w:pStyle w:val="Default"/>
        <w:rPr>
          <w:ins w:id="181" w:author="Autor"/>
          <w:color w:val="auto"/>
        </w:rPr>
      </w:pPr>
    </w:p>
    <w:p w14:paraId="626FBE7E" w14:textId="77777777" w:rsidR="00712776" w:rsidRDefault="00712776" w:rsidP="005D458D">
      <w:pPr>
        <w:pStyle w:val="Default"/>
        <w:rPr>
          <w:ins w:id="182" w:author="Autor"/>
          <w:color w:val="auto"/>
        </w:rPr>
      </w:pPr>
    </w:p>
    <w:p w14:paraId="21495AEB" w14:textId="4F1136CA" w:rsidR="005D458D" w:rsidRDefault="005D458D" w:rsidP="009250CC">
      <w:pPr>
        <w:pStyle w:val="Default"/>
        <w:jc w:val="both"/>
        <w:rPr>
          <w:ins w:id="183" w:author="Autor"/>
          <w:color w:val="auto"/>
          <w:sz w:val="23"/>
          <w:szCs w:val="23"/>
          <w:vertAlign w:val="superscript"/>
        </w:rPr>
      </w:pPr>
      <w:ins w:id="184" w:author="Auto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ins>
    </w:p>
    <w:p w14:paraId="6E83B84B" w14:textId="4E50C7E0" w:rsidR="00EF3EDE" w:rsidRPr="001C6A00" w:rsidRDefault="00EF3EDE" w:rsidP="00EF3EDE">
      <w:pPr>
        <w:rPr>
          <w:b/>
        </w:rPr>
      </w:pPr>
    </w:p>
    <w:sectPr w:rsidR="00EF3EDE" w:rsidRPr="001C6A00" w:rsidSect="00473B7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35" w:author="Autor" w:initials="A">
    <w:p w14:paraId="5F55FAAD" w14:textId="77777777" w:rsidR="006C4052" w:rsidRDefault="006C4052" w:rsidP="006C4052">
      <w:pPr>
        <w:pStyle w:val="Textkomentra"/>
        <w:rPr>
          <w:rFonts w:eastAsia="Times New Roman"/>
        </w:rPr>
      </w:pPr>
      <w:r>
        <w:rPr>
          <w:rStyle w:val="Odkaznakomentr"/>
        </w:rPr>
        <w:annotationRef/>
      </w:r>
      <w:r>
        <w:t>Má sa na mysli postup podľa § 21, 23 alebo 24 zákona o príspevku z EŠIF.</w:t>
      </w:r>
    </w:p>
  </w:comment>
  <w:comment w:id="164" w:author="Autor" w:initials="A">
    <w:p w14:paraId="17E8061F" w14:textId="77777777" w:rsidR="006C4052" w:rsidRDefault="006C4052" w:rsidP="006C4052">
      <w:pPr>
        <w:pStyle w:val="Textkomentra"/>
        <w:rPr>
          <w:rFonts w:eastAsia="Times New Roman"/>
        </w:rPr>
      </w:pPr>
      <w:r>
        <w:rPr>
          <w:rStyle w:val="Odkaznakomentr"/>
        </w:rPr>
        <w:annotationRef/>
      </w:r>
      <w:r>
        <w:t>Má sa na mysli postup podľa § 23 alebo 24 zákona o príspevku z EŠIF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55FAAD" w15:done="0"/>
  <w15:commentEx w15:paraId="17E8061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61332" w14:textId="77777777" w:rsidR="003941A7" w:rsidRDefault="003941A7" w:rsidP="00913053">
      <w:pPr>
        <w:spacing w:after="0" w:line="240" w:lineRule="auto"/>
      </w:pPr>
      <w:r>
        <w:separator/>
      </w:r>
    </w:p>
  </w:endnote>
  <w:endnote w:type="continuationSeparator" w:id="0">
    <w:p w14:paraId="15CD7CC7" w14:textId="77777777" w:rsidR="003941A7" w:rsidRDefault="003941A7" w:rsidP="00913053">
      <w:pPr>
        <w:spacing w:after="0" w:line="240" w:lineRule="auto"/>
      </w:pPr>
      <w:r>
        <w:continuationSeparator/>
      </w:r>
    </w:p>
  </w:endnote>
  <w:endnote w:type="continuationNotice" w:id="1">
    <w:p w14:paraId="1F629992" w14:textId="77777777" w:rsidR="003941A7" w:rsidRDefault="003941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9FC91" w14:textId="77777777" w:rsidR="00D26F6D" w:rsidRDefault="00D26F6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E7C1" w14:textId="77777777" w:rsidR="00A57DED" w:rsidRDefault="00A57DED" w:rsidP="00A57DED">
    <w:pPr>
      <w:pStyle w:val="Pta"/>
      <w:jc w:val="right"/>
    </w:pPr>
    <w:r w:rsidRPr="00627EA3">
      <w:rPr>
        <w:noProof/>
      </w:rPr>
      <mc:AlternateContent>
        <mc:Choice Requires="wps">
          <w:drawing>
            <wp:anchor distT="0" distB="0" distL="114300" distR="114300" simplePos="0" relativeHeight="251660800" behindDoc="0" locked="0" layoutInCell="1" allowOverlap="1" wp14:anchorId="098E2499" wp14:editId="2D1EB8E1">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9C48F59" id="Rovná spojnica 2"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p>
  <w:p w14:paraId="25D197C7" w14:textId="244280E1" w:rsidR="00A57DED" w:rsidRDefault="00A57DED" w:rsidP="00A57DED">
    <w:pPr>
      <w:pStyle w:val="Pta"/>
      <w:jc w:val="right"/>
    </w:pPr>
    <w:r w:rsidRPr="00627EA3">
      <w:rPr>
        <w:noProof/>
      </w:rPr>
      <w:drawing>
        <wp:anchor distT="0" distB="0" distL="114300" distR="114300" simplePos="0" relativeHeight="251668992" behindDoc="1" locked="0" layoutInCell="1" allowOverlap="1" wp14:anchorId="0EA76B87" wp14:editId="47D4E11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D26F6D">
          <w:rPr>
            <w:noProof/>
          </w:rPr>
          <w:t>2</w:t>
        </w:r>
        <w:r>
          <w:fldChar w:fldCharType="end"/>
        </w:r>
      </w:sdtContent>
    </w:sdt>
  </w:p>
  <w:p w14:paraId="74B87DC3" w14:textId="77777777" w:rsidR="00EF3EDE" w:rsidRDefault="00EF3EDE" w:rsidP="001C6A00">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87D32" w14:textId="77777777" w:rsidR="00D26F6D" w:rsidRDefault="00D26F6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90A69" w14:textId="77777777" w:rsidR="003941A7" w:rsidRDefault="003941A7" w:rsidP="00913053">
      <w:pPr>
        <w:spacing w:after="0" w:line="240" w:lineRule="auto"/>
      </w:pPr>
      <w:r>
        <w:separator/>
      </w:r>
    </w:p>
  </w:footnote>
  <w:footnote w:type="continuationSeparator" w:id="0">
    <w:p w14:paraId="34E40241" w14:textId="77777777" w:rsidR="003941A7" w:rsidRDefault="003941A7" w:rsidP="00913053">
      <w:pPr>
        <w:spacing w:after="0" w:line="240" w:lineRule="auto"/>
      </w:pPr>
      <w:r>
        <w:continuationSeparator/>
      </w:r>
    </w:p>
  </w:footnote>
  <w:footnote w:type="continuationNotice" w:id="1">
    <w:p w14:paraId="23B6096C" w14:textId="77777777" w:rsidR="003941A7" w:rsidRDefault="003941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C6441" w14:textId="77777777" w:rsidR="00D26F6D" w:rsidRDefault="00D26F6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9376" w14:textId="176B04D8" w:rsidR="00A57DED" w:rsidRDefault="00A57DED" w:rsidP="00A57DED">
    <w:pPr>
      <w:pStyle w:val="Hlavika"/>
    </w:pPr>
    <w:r>
      <w:rPr>
        <w:noProof/>
      </w:rPr>
      <mc:AlternateContent>
        <mc:Choice Requires="wps">
          <w:drawing>
            <wp:anchor distT="0" distB="0" distL="114300" distR="114300" simplePos="0" relativeHeight="251651584" behindDoc="0" locked="0" layoutInCell="1" allowOverlap="1" wp14:anchorId="78383A2D" wp14:editId="201CBD12">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873FC2E" id="Rovná spojnica 1" o:spid="_x0000_s1026" style="position:absolute;flip:y;z-index:25165158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customXmlDelRangeStart w:id="185" w:author="Autor"/>
  <w:sdt>
    <w:sdtPr>
      <w:rPr>
        <w:szCs w:val="20"/>
      </w:rPr>
      <w:id w:val="1360000402"/>
      <w:placeholder>
        <w:docPart w:val="9045786B8D2E4AE7A0F0B962607554DC"/>
      </w:placeholder>
      <w:date w:fullDate="2018-10-31T00:00:00Z">
        <w:dateFormat w:val="dd.MM.yyyy"/>
        <w:lid w:val="sk-SK"/>
        <w:storeMappedDataAs w:val="dateTime"/>
        <w:calendar w:val="gregorian"/>
      </w:date>
    </w:sdtPr>
    <w:sdtEndPr/>
    <w:sdtContent>
      <w:customXmlDelRangeEnd w:id="185"/>
      <w:p w14:paraId="49F07365" w14:textId="77777777" w:rsidR="00000000" w:rsidRDefault="00950F81" w:rsidP="00A57DED">
        <w:pPr>
          <w:pStyle w:val="Hlavika"/>
          <w:jc w:val="right"/>
          <w:rPr>
            <w:del w:id="186" w:author="Autor"/>
            <w:szCs w:val="20"/>
          </w:rPr>
        </w:pPr>
        <w:del w:id="187" w:author="Autor">
          <w:r>
            <w:rPr>
              <w:szCs w:val="20"/>
            </w:rPr>
            <w:delText>31.10.2018</w:delText>
          </w:r>
        </w:del>
      </w:p>
      <w:customXmlDelRangeStart w:id="188" w:author="Autor"/>
    </w:sdtContent>
  </w:sdt>
  <w:customXmlDelRangeEnd w:id="188"/>
  <w:customXmlInsRangeStart w:id="189" w:author="Autor"/>
  <w:sdt>
    <w:sdtPr>
      <w:rPr>
        <w:szCs w:val="20"/>
      </w:rPr>
      <w:id w:val="2070840989"/>
      <w:placeholder>
        <w:docPart w:val="65E2FC55811D4835895E19F281C3F49B"/>
      </w:placeholder>
      <w:date w:fullDate="2019-10-31T00:00:00Z">
        <w:dateFormat w:val="dd.MM.yyyy"/>
        <w:lid w:val="sk-SK"/>
        <w:storeMappedDataAs w:val="dateTime"/>
        <w:calendar w:val="gregorian"/>
      </w:date>
    </w:sdtPr>
    <w:sdtEndPr/>
    <w:sdtContent>
      <w:customXmlInsRangeEnd w:id="189"/>
      <w:p w14:paraId="15D3CE4B" w14:textId="69324E3D" w:rsidR="00A57DED" w:rsidRPr="00627EA3" w:rsidRDefault="00683A8B" w:rsidP="00A57DED">
        <w:pPr>
          <w:pStyle w:val="Hlavika"/>
          <w:jc w:val="right"/>
        </w:pPr>
        <w:ins w:id="190" w:author="Autor">
          <w:r>
            <w:rPr>
              <w:szCs w:val="20"/>
            </w:rPr>
            <w:t>31.10.2019</w:t>
          </w:r>
        </w:ins>
      </w:p>
      <w:customXmlInsRangeStart w:id="191" w:author="Autor"/>
    </w:sdtContent>
  </w:sdt>
  <w:customXmlInsRangeEnd w:id="19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C57D1" w14:textId="77777777" w:rsidR="00D26F6D" w:rsidRDefault="00D26F6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B195F6A"/>
    <w:multiLevelType w:val="hybridMultilevel"/>
    <w:tmpl w:val="7D5E21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5" w15:restartNumberingAfterBreak="0">
    <w:nsid w:val="242C5A2C"/>
    <w:multiLevelType w:val="hybridMultilevel"/>
    <w:tmpl w:val="25F242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C97E7E"/>
    <w:multiLevelType w:val="hybridMultilevel"/>
    <w:tmpl w:val="8E1A09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0426880"/>
    <w:multiLevelType w:val="hybridMultilevel"/>
    <w:tmpl w:val="5BDEC6D0"/>
    <w:lvl w:ilvl="0" w:tplc="031CA1D0">
      <w:numFmt w:val="bullet"/>
      <w:lvlText w:val="-"/>
      <w:lvlJc w:val="left"/>
      <w:pPr>
        <w:ind w:left="720" w:hanging="360"/>
      </w:pPr>
      <w:rPr>
        <w:rFonts w:ascii="Times New Roman" w:eastAsiaTheme="minorEastAsia"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7"/>
  </w:num>
  <w:num w:numId="4">
    <w:abstractNumId w:val="13"/>
  </w:num>
  <w:num w:numId="5">
    <w:abstractNumId w:val="15"/>
  </w:num>
  <w:num w:numId="6">
    <w:abstractNumId w:val="14"/>
  </w:num>
  <w:num w:numId="7">
    <w:abstractNumId w:val="8"/>
  </w:num>
  <w:num w:numId="8">
    <w:abstractNumId w:val="10"/>
  </w:num>
  <w:num w:numId="9">
    <w:abstractNumId w:val="12"/>
  </w:num>
  <w:num w:numId="10">
    <w:abstractNumId w:val="3"/>
  </w:num>
  <w:num w:numId="11">
    <w:abstractNumId w:val="0"/>
  </w:num>
  <w:num w:numId="12">
    <w:abstractNumId w:val="4"/>
  </w:num>
  <w:num w:numId="13">
    <w:abstractNumId w:val="2"/>
  </w:num>
  <w:num w:numId="14">
    <w:abstractNumId w:val="2"/>
  </w:num>
  <w:num w:numId="15">
    <w:abstractNumId w:val="16"/>
  </w:num>
  <w:num w:numId="16">
    <w:abstractNumId w:val="5"/>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54"/>
    <w:rsid w:val="000002E0"/>
    <w:rsid w:val="00016F48"/>
    <w:rsid w:val="00021FFB"/>
    <w:rsid w:val="00027881"/>
    <w:rsid w:val="0004026E"/>
    <w:rsid w:val="0005315C"/>
    <w:rsid w:val="000531E0"/>
    <w:rsid w:val="00055EFA"/>
    <w:rsid w:val="000614E5"/>
    <w:rsid w:val="00062525"/>
    <w:rsid w:val="00071B7E"/>
    <w:rsid w:val="00074D03"/>
    <w:rsid w:val="0008055A"/>
    <w:rsid w:val="0008250E"/>
    <w:rsid w:val="00090E1D"/>
    <w:rsid w:val="000911D6"/>
    <w:rsid w:val="00096E0E"/>
    <w:rsid w:val="000A737A"/>
    <w:rsid w:val="000B055C"/>
    <w:rsid w:val="000B1764"/>
    <w:rsid w:val="000D042F"/>
    <w:rsid w:val="000D1603"/>
    <w:rsid w:val="000D6B14"/>
    <w:rsid w:val="000E20DC"/>
    <w:rsid w:val="000E6FEA"/>
    <w:rsid w:val="000F127F"/>
    <w:rsid w:val="000F77AB"/>
    <w:rsid w:val="00101BD5"/>
    <w:rsid w:val="00105536"/>
    <w:rsid w:val="00111F4E"/>
    <w:rsid w:val="00116265"/>
    <w:rsid w:val="00132FD2"/>
    <w:rsid w:val="0013668D"/>
    <w:rsid w:val="00136D42"/>
    <w:rsid w:val="00146913"/>
    <w:rsid w:val="00151ED4"/>
    <w:rsid w:val="00153B26"/>
    <w:rsid w:val="00154F86"/>
    <w:rsid w:val="00162B18"/>
    <w:rsid w:val="00163CAA"/>
    <w:rsid w:val="00171832"/>
    <w:rsid w:val="00171C21"/>
    <w:rsid w:val="00172866"/>
    <w:rsid w:val="00172A9F"/>
    <w:rsid w:val="00180B6E"/>
    <w:rsid w:val="001818DB"/>
    <w:rsid w:val="00181D29"/>
    <w:rsid w:val="00191157"/>
    <w:rsid w:val="001A0E4F"/>
    <w:rsid w:val="001B32ED"/>
    <w:rsid w:val="001B74F4"/>
    <w:rsid w:val="001C6A00"/>
    <w:rsid w:val="001D36E7"/>
    <w:rsid w:val="001E0991"/>
    <w:rsid w:val="001E2DE2"/>
    <w:rsid w:val="001E528A"/>
    <w:rsid w:val="001E5445"/>
    <w:rsid w:val="001F1689"/>
    <w:rsid w:val="001F1894"/>
    <w:rsid w:val="001F51A7"/>
    <w:rsid w:val="00204252"/>
    <w:rsid w:val="002072CD"/>
    <w:rsid w:val="002101B3"/>
    <w:rsid w:val="00214B92"/>
    <w:rsid w:val="00223F69"/>
    <w:rsid w:val="002240CE"/>
    <w:rsid w:val="0023190C"/>
    <w:rsid w:val="00235E63"/>
    <w:rsid w:val="0024066F"/>
    <w:rsid w:val="0024137B"/>
    <w:rsid w:val="00245B88"/>
    <w:rsid w:val="00246CA1"/>
    <w:rsid w:val="0024799D"/>
    <w:rsid w:val="002554FD"/>
    <w:rsid w:val="002607DB"/>
    <w:rsid w:val="00261B19"/>
    <w:rsid w:val="00262349"/>
    <w:rsid w:val="00265D54"/>
    <w:rsid w:val="00267508"/>
    <w:rsid w:val="00274F04"/>
    <w:rsid w:val="00291AFC"/>
    <w:rsid w:val="002B20D8"/>
    <w:rsid w:val="002B60FE"/>
    <w:rsid w:val="002C6690"/>
    <w:rsid w:val="002D4D5B"/>
    <w:rsid w:val="002E4214"/>
    <w:rsid w:val="002E4D76"/>
    <w:rsid w:val="00304D78"/>
    <w:rsid w:val="00311D92"/>
    <w:rsid w:val="00315FAE"/>
    <w:rsid w:val="00316CF6"/>
    <w:rsid w:val="003205B4"/>
    <w:rsid w:val="00322461"/>
    <w:rsid w:val="003257BE"/>
    <w:rsid w:val="00330133"/>
    <w:rsid w:val="003307DE"/>
    <w:rsid w:val="00333D69"/>
    <w:rsid w:val="00336C47"/>
    <w:rsid w:val="003377A7"/>
    <w:rsid w:val="00347FAD"/>
    <w:rsid w:val="00353A0F"/>
    <w:rsid w:val="00357F46"/>
    <w:rsid w:val="00363792"/>
    <w:rsid w:val="00364334"/>
    <w:rsid w:val="00367E54"/>
    <w:rsid w:val="00371BD5"/>
    <w:rsid w:val="00375618"/>
    <w:rsid w:val="00375C04"/>
    <w:rsid w:val="003767BF"/>
    <w:rsid w:val="00391CC6"/>
    <w:rsid w:val="003941A7"/>
    <w:rsid w:val="003A0B43"/>
    <w:rsid w:val="003A458D"/>
    <w:rsid w:val="003A6622"/>
    <w:rsid w:val="003A6F86"/>
    <w:rsid w:val="003B0B4E"/>
    <w:rsid w:val="003B396F"/>
    <w:rsid w:val="003B6437"/>
    <w:rsid w:val="003C121D"/>
    <w:rsid w:val="003C6488"/>
    <w:rsid w:val="003C724F"/>
    <w:rsid w:val="003D40F6"/>
    <w:rsid w:val="003D4DA4"/>
    <w:rsid w:val="003D7BB0"/>
    <w:rsid w:val="003E0A58"/>
    <w:rsid w:val="003E5AF7"/>
    <w:rsid w:val="003F2647"/>
    <w:rsid w:val="00400F24"/>
    <w:rsid w:val="004015B6"/>
    <w:rsid w:val="0040223C"/>
    <w:rsid w:val="004043D1"/>
    <w:rsid w:val="00406737"/>
    <w:rsid w:val="00410878"/>
    <w:rsid w:val="004401A1"/>
    <w:rsid w:val="004424F1"/>
    <w:rsid w:val="0046711F"/>
    <w:rsid w:val="00470481"/>
    <w:rsid w:val="0047175F"/>
    <w:rsid w:val="00473228"/>
    <w:rsid w:val="00473B77"/>
    <w:rsid w:val="00475BE1"/>
    <w:rsid w:val="0047601E"/>
    <w:rsid w:val="004813C2"/>
    <w:rsid w:val="004854D1"/>
    <w:rsid w:val="00494E87"/>
    <w:rsid w:val="00495696"/>
    <w:rsid w:val="00496908"/>
    <w:rsid w:val="004973EB"/>
    <w:rsid w:val="004A01F2"/>
    <w:rsid w:val="004A45BD"/>
    <w:rsid w:val="004A6242"/>
    <w:rsid w:val="004B0CAD"/>
    <w:rsid w:val="004B2FC2"/>
    <w:rsid w:val="004C41D4"/>
    <w:rsid w:val="004C7191"/>
    <w:rsid w:val="004E2108"/>
    <w:rsid w:val="004F488C"/>
    <w:rsid w:val="004F75FD"/>
    <w:rsid w:val="005000FA"/>
    <w:rsid w:val="00503BA9"/>
    <w:rsid w:val="00511DE9"/>
    <w:rsid w:val="00513153"/>
    <w:rsid w:val="0051711E"/>
    <w:rsid w:val="00517659"/>
    <w:rsid w:val="00517AAB"/>
    <w:rsid w:val="0052348E"/>
    <w:rsid w:val="00534050"/>
    <w:rsid w:val="0053481D"/>
    <w:rsid w:val="0053527F"/>
    <w:rsid w:val="00541BB8"/>
    <w:rsid w:val="00544FB6"/>
    <w:rsid w:val="0054609C"/>
    <w:rsid w:val="00560C22"/>
    <w:rsid w:val="00564944"/>
    <w:rsid w:val="00564989"/>
    <w:rsid w:val="00565630"/>
    <w:rsid w:val="00571126"/>
    <w:rsid w:val="0058054B"/>
    <w:rsid w:val="00580E8F"/>
    <w:rsid w:val="005823CE"/>
    <w:rsid w:val="00583A8E"/>
    <w:rsid w:val="00584E5D"/>
    <w:rsid w:val="00591D77"/>
    <w:rsid w:val="00591FAF"/>
    <w:rsid w:val="00592C30"/>
    <w:rsid w:val="00594A85"/>
    <w:rsid w:val="00595BE1"/>
    <w:rsid w:val="005A6828"/>
    <w:rsid w:val="005A6E96"/>
    <w:rsid w:val="005D04F8"/>
    <w:rsid w:val="005D458D"/>
    <w:rsid w:val="005D5CFC"/>
    <w:rsid w:val="005E2535"/>
    <w:rsid w:val="005F1DB1"/>
    <w:rsid w:val="005F312B"/>
    <w:rsid w:val="005F6571"/>
    <w:rsid w:val="00601AB2"/>
    <w:rsid w:val="006047B5"/>
    <w:rsid w:val="00605484"/>
    <w:rsid w:val="00611B99"/>
    <w:rsid w:val="00614F51"/>
    <w:rsid w:val="006229F0"/>
    <w:rsid w:val="006238BF"/>
    <w:rsid w:val="006267ED"/>
    <w:rsid w:val="006300A5"/>
    <w:rsid w:val="00632970"/>
    <w:rsid w:val="00644FCD"/>
    <w:rsid w:val="0064627C"/>
    <w:rsid w:val="00647057"/>
    <w:rsid w:val="00653F9C"/>
    <w:rsid w:val="006548E6"/>
    <w:rsid w:val="00661DBB"/>
    <w:rsid w:val="00663AAC"/>
    <w:rsid w:val="00670A4D"/>
    <w:rsid w:val="0067348B"/>
    <w:rsid w:val="00675262"/>
    <w:rsid w:val="006831DB"/>
    <w:rsid w:val="00683A8B"/>
    <w:rsid w:val="00691642"/>
    <w:rsid w:val="00694B40"/>
    <w:rsid w:val="00695505"/>
    <w:rsid w:val="006A2597"/>
    <w:rsid w:val="006A7B1A"/>
    <w:rsid w:val="006B45DE"/>
    <w:rsid w:val="006C207C"/>
    <w:rsid w:val="006C4052"/>
    <w:rsid w:val="006D115B"/>
    <w:rsid w:val="006D31CD"/>
    <w:rsid w:val="006E032F"/>
    <w:rsid w:val="006E1387"/>
    <w:rsid w:val="006F10EB"/>
    <w:rsid w:val="00700482"/>
    <w:rsid w:val="00703A0C"/>
    <w:rsid w:val="00707339"/>
    <w:rsid w:val="00712776"/>
    <w:rsid w:val="0072019A"/>
    <w:rsid w:val="00725115"/>
    <w:rsid w:val="007300D5"/>
    <w:rsid w:val="00735F3B"/>
    <w:rsid w:val="00737A35"/>
    <w:rsid w:val="00745028"/>
    <w:rsid w:val="0075244A"/>
    <w:rsid w:val="00752F3B"/>
    <w:rsid w:val="00755470"/>
    <w:rsid w:val="00761054"/>
    <w:rsid w:val="00763123"/>
    <w:rsid w:val="00770B11"/>
    <w:rsid w:val="0077544F"/>
    <w:rsid w:val="0078666F"/>
    <w:rsid w:val="00791C50"/>
    <w:rsid w:val="007A172B"/>
    <w:rsid w:val="007A2280"/>
    <w:rsid w:val="007A4A38"/>
    <w:rsid w:val="007A5642"/>
    <w:rsid w:val="007A5984"/>
    <w:rsid w:val="007B0121"/>
    <w:rsid w:val="007B1785"/>
    <w:rsid w:val="007B18C2"/>
    <w:rsid w:val="007B5C28"/>
    <w:rsid w:val="007C77BB"/>
    <w:rsid w:val="007D4F82"/>
    <w:rsid w:val="007E02C5"/>
    <w:rsid w:val="007E0633"/>
    <w:rsid w:val="007E73FB"/>
    <w:rsid w:val="007F3091"/>
    <w:rsid w:val="007F44D1"/>
    <w:rsid w:val="007F73BA"/>
    <w:rsid w:val="00804A1D"/>
    <w:rsid w:val="00806716"/>
    <w:rsid w:val="008134CC"/>
    <w:rsid w:val="00814B5A"/>
    <w:rsid w:val="00826666"/>
    <w:rsid w:val="00844B9F"/>
    <w:rsid w:val="008474C5"/>
    <w:rsid w:val="00853805"/>
    <w:rsid w:val="00856CF8"/>
    <w:rsid w:val="0085713F"/>
    <w:rsid w:val="0087262F"/>
    <w:rsid w:val="0087446C"/>
    <w:rsid w:val="00877049"/>
    <w:rsid w:val="008774BD"/>
    <w:rsid w:val="008819D0"/>
    <w:rsid w:val="00883EC0"/>
    <w:rsid w:val="0089228B"/>
    <w:rsid w:val="008A7DBF"/>
    <w:rsid w:val="008B0687"/>
    <w:rsid w:val="008C1C29"/>
    <w:rsid w:val="008D3914"/>
    <w:rsid w:val="008E5E47"/>
    <w:rsid w:val="008F0231"/>
    <w:rsid w:val="008F38EB"/>
    <w:rsid w:val="00902BA0"/>
    <w:rsid w:val="00903269"/>
    <w:rsid w:val="00912A48"/>
    <w:rsid w:val="00913053"/>
    <w:rsid w:val="009145B9"/>
    <w:rsid w:val="00914CC0"/>
    <w:rsid w:val="00916EA1"/>
    <w:rsid w:val="00924AF3"/>
    <w:rsid w:val="009250CC"/>
    <w:rsid w:val="00934313"/>
    <w:rsid w:val="00944BAA"/>
    <w:rsid w:val="00950F81"/>
    <w:rsid w:val="009710DF"/>
    <w:rsid w:val="0097579D"/>
    <w:rsid w:val="00977107"/>
    <w:rsid w:val="00982646"/>
    <w:rsid w:val="00997681"/>
    <w:rsid w:val="009A01C5"/>
    <w:rsid w:val="009A73BC"/>
    <w:rsid w:val="009B44B8"/>
    <w:rsid w:val="009B6351"/>
    <w:rsid w:val="009C21FF"/>
    <w:rsid w:val="009C2A72"/>
    <w:rsid w:val="009D063D"/>
    <w:rsid w:val="009E3751"/>
    <w:rsid w:val="009E707D"/>
    <w:rsid w:val="009F0E5C"/>
    <w:rsid w:val="009F1EB3"/>
    <w:rsid w:val="009F3159"/>
    <w:rsid w:val="009F5068"/>
    <w:rsid w:val="009F7E62"/>
    <w:rsid w:val="00A00F9B"/>
    <w:rsid w:val="00A07EFF"/>
    <w:rsid w:val="00A143A2"/>
    <w:rsid w:val="00A14DC0"/>
    <w:rsid w:val="00A168A5"/>
    <w:rsid w:val="00A26B75"/>
    <w:rsid w:val="00A33765"/>
    <w:rsid w:val="00A4409E"/>
    <w:rsid w:val="00A557CB"/>
    <w:rsid w:val="00A55A7B"/>
    <w:rsid w:val="00A57DED"/>
    <w:rsid w:val="00A60C15"/>
    <w:rsid w:val="00A6695C"/>
    <w:rsid w:val="00A72107"/>
    <w:rsid w:val="00A7239E"/>
    <w:rsid w:val="00A738D4"/>
    <w:rsid w:val="00A74A7A"/>
    <w:rsid w:val="00A9035D"/>
    <w:rsid w:val="00A90A7D"/>
    <w:rsid w:val="00A921CA"/>
    <w:rsid w:val="00A979CD"/>
    <w:rsid w:val="00AA11B9"/>
    <w:rsid w:val="00AA2F7F"/>
    <w:rsid w:val="00AC4ABF"/>
    <w:rsid w:val="00AC5C8A"/>
    <w:rsid w:val="00AC6FEE"/>
    <w:rsid w:val="00AD0FDB"/>
    <w:rsid w:val="00AD1103"/>
    <w:rsid w:val="00AD1D78"/>
    <w:rsid w:val="00AD24A2"/>
    <w:rsid w:val="00AE213F"/>
    <w:rsid w:val="00AE29B0"/>
    <w:rsid w:val="00AE313B"/>
    <w:rsid w:val="00AE7415"/>
    <w:rsid w:val="00AF25FD"/>
    <w:rsid w:val="00AF2B1B"/>
    <w:rsid w:val="00AF6F75"/>
    <w:rsid w:val="00AF6FCF"/>
    <w:rsid w:val="00B105E7"/>
    <w:rsid w:val="00B10AD1"/>
    <w:rsid w:val="00B13F1C"/>
    <w:rsid w:val="00B162A6"/>
    <w:rsid w:val="00B20F5B"/>
    <w:rsid w:val="00B2139A"/>
    <w:rsid w:val="00B217D2"/>
    <w:rsid w:val="00B23811"/>
    <w:rsid w:val="00B26F00"/>
    <w:rsid w:val="00B27CBF"/>
    <w:rsid w:val="00B318E4"/>
    <w:rsid w:val="00B42A84"/>
    <w:rsid w:val="00B52FE1"/>
    <w:rsid w:val="00B54DC3"/>
    <w:rsid w:val="00B66F4A"/>
    <w:rsid w:val="00B708D0"/>
    <w:rsid w:val="00B7473D"/>
    <w:rsid w:val="00B74F6A"/>
    <w:rsid w:val="00B778A6"/>
    <w:rsid w:val="00B81793"/>
    <w:rsid w:val="00B84099"/>
    <w:rsid w:val="00B8571D"/>
    <w:rsid w:val="00B85C04"/>
    <w:rsid w:val="00BA0E31"/>
    <w:rsid w:val="00BA5672"/>
    <w:rsid w:val="00BA7202"/>
    <w:rsid w:val="00BC4E07"/>
    <w:rsid w:val="00BC58FD"/>
    <w:rsid w:val="00BC65F1"/>
    <w:rsid w:val="00BC7017"/>
    <w:rsid w:val="00BD296D"/>
    <w:rsid w:val="00BD44CA"/>
    <w:rsid w:val="00BD71B7"/>
    <w:rsid w:val="00BE250A"/>
    <w:rsid w:val="00BE5BF1"/>
    <w:rsid w:val="00BF08BF"/>
    <w:rsid w:val="00C03AF4"/>
    <w:rsid w:val="00C106D4"/>
    <w:rsid w:val="00C146FE"/>
    <w:rsid w:val="00C17150"/>
    <w:rsid w:val="00C21AF7"/>
    <w:rsid w:val="00C243F5"/>
    <w:rsid w:val="00C247A2"/>
    <w:rsid w:val="00C32D15"/>
    <w:rsid w:val="00C33C11"/>
    <w:rsid w:val="00C45D98"/>
    <w:rsid w:val="00C45EE0"/>
    <w:rsid w:val="00C501FE"/>
    <w:rsid w:val="00C52F5C"/>
    <w:rsid w:val="00C54B4F"/>
    <w:rsid w:val="00C571C4"/>
    <w:rsid w:val="00C61324"/>
    <w:rsid w:val="00C616F1"/>
    <w:rsid w:val="00C62ADA"/>
    <w:rsid w:val="00C62F56"/>
    <w:rsid w:val="00C7337B"/>
    <w:rsid w:val="00C7477D"/>
    <w:rsid w:val="00C75923"/>
    <w:rsid w:val="00C808F4"/>
    <w:rsid w:val="00C86135"/>
    <w:rsid w:val="00CB1EC1"/>
    <w:rsid w:val="00CB295F"/>
    <w:rsid w:val="00CB4AEC"/>
    <w:rsid w:val="00CC2E5D"/>
    <w:rsid w:val="00CC45FD"/>
    <w:rsid w:val="00CC66A4"/>
    <w:rsid w:val="00CD0AD9"/>
    <w:rsid w:val="00CD1A41"/>
    <w:rsid w:val="00CD7D64"/>
    <w:rsid w:val="00CE6446"/>
    <w:rsid w:val="00CF0A3A"/>
    <w:rsid w:val="00CF1725"/>
    <w:rsid w:val="00CF3066"/>
    <w:rsid w:val="00D0740E"/>
    <w:rsid w:val="00D164FD"/>
    <w:rsid w:val="00D24217"/>
    <w:rsid w:val="00D24640"/>
    <w:rsid w:val="00D26F6D"/>
    <w:rsid w:val="00D323DA"/>
    <w:rsid w:val="00D46909"/>
    <w:rsid w:val="00D47731"/>
    <w:rsid w:val="00D52DAA"/>
    <w:rsid w:val="00D66250"/>
    <w:rsid w:val="00D70A1F"/>
    <w:rsid w:val="00D71EA7"/>
    <w:rsid w:val="00D77918"/>
    <w:rsid w:val="00D813F7"/>
    <w:rsid w:val="00D84FE7"/>
    <w:rsid w:val="00D86C64"/>
    <w:rsid w:val="00D94C89"/>
    <w:rsid w:val="00DA5D6B"/>
    <w:rsid w:val="00DB0B5F"/>
    <w:rsid w:val="00DB3D85"/>
    <w:rsid w:val="00DB69FB"/>
    <w:rsid w:val="00DB6F78"/>
    <w:rsid w:val="00DD4A6F"/>
    <w:rsid w:val="00DD7CC0"/>
    <w:rsid w:val="00DF095A"/>
    <w:rsid w:val="00DF354B"/>
    <w:rsid w:val="00E00D08"/>
    <w:rsid w:val="00E02F15"/>
    <w:rsid w:val="00E03A17"/>
    <w:rsid w:val="00E03C10"/>
    <w:rsid w:val="00E12D92"/>
    <w:rsid w:val="00E13E8F"/>
    <w:rsid w:val="00E13FF0"/>
    <w:rsid w:val="00E16CE0"/>
    <w:rsid w:val="00E2148B"/>
    <w:rsid w:val="00E264A5"/>
    <w:rsid w:val="00E26B2C"/>
    <w:rsid w:val="00E41994"/>
    <w:rsid w:val="00E43412"/>
    <w:rsid w:val="00E4769E"/>
    <w:rsid w:val="00E56E0B"/>
    <w:rsid w:val="00E579E4"/>
    <w:rsid w:val="00E600E4"/>
    <w:rsid w:val="00E743AA"/>
    <w:rsid w:val="00E7513E"/>
    <w:rsid w:val="00E80DB3"/>
    <w:rsid w:val="00E823C0"/>
    <w:rsid w:val="00E85500"/>
    <w:rsid w:val="00E86D6A"/>
    <w:rsid w:val="00E8776D"/>
    <w:rsid w:val="00E87B03"/>
    <w:rsid w:val="00E96802"/>
    <w:rsid w:val="00EA12C7"/>
    <w:rsid w:val="00EA1788"/>
    <w:rsid w:val="00EA3BE8"/>
    <w:rsid w:val="00EA75E1"/>
    <w:rsid w:val="00EB07AC"/>
    <w:rsid w:val="00EB17F4"/>
    <w:rsid w:val="00EB190B"/>
    <w:rsid w:val="00EB2153"/>
    <w:rsid w:val="00EB4A93"/>
    <w:rsid w:val="00EC0ABA"/>
    <w:rsid w:val="00EC3507"/>
    <w:rsid w:val="00ED0AC2"/>
    <w:rsid w:val="00ED2BCD"/>
    <w:rsid w:val="00ED366F"/>
    <w:rsid w:val="00EE0E8C"/>
    <w:rsid w:val="00EF3EDE"/>
    <w:rsid w:val="00EF57B8"/>
    <w:rsid w:val="00F01B95"/>
    <w:rsid w:val="00F03653"/>
    <w:rsid w:val="00F05A80"/>
    <w:rsid w:val="00F145AE"/>
    <w:rsid w:val="00F147E9"/>
    <w:rsid w:val="00F22325"/>
    <w:rsid w:val="00F22CA7"/>
    <w:rsid w:val="00F25108"/>
    <w:rsid w:val="00F25E88"/>
    <w:rsid w:val="00F32755"/>
    <w:rsid w:val="00F353B0"/>
    <w:rsid w:val="00F361EE"/>
    <w:rsid w:val="00F46735"/>
    <w:rsid w:val="00F50FEB"/>
    <w:rsid w:val="00F51851"/>
    <w:rsid w:val="00F5405B"/>
    <w:rsid w:val="00F54A88"/>
    <w:rsid w:val="00F715AC"/>
    <w:rsid w:val="00F74F02"/>
    <w:rsid w:val="00F76307"/>
    <w:rsid w:val="00F84B30"/>
    <w:rsid w:val="00F8719C"/>
    <w:rsid w:val="00F954EE"/>
    <w:rsid w:val="00F96450"/>
    <w:rsid w:val="00F9736B"/>
    <w:rsid w:val="00FA24FE"/>
    <w:rsid w:val="00FA475D"/>
    <w:rsid w:val="00FA7072"/>
    <w:rsid w:val="00FA771D"/>
    <w:rsid w:val="00FC4E92"/>
    <w:rsid w:val="00FD028A"/>
    <w:rsid w:val="00FD0DDA"/>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C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804A1D"/>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804A1D"/>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804A1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 w:type="character" w:customStyle="1" w:styleId="OdsekzoznamuChar">
    <w:name w:val="Odsek zoznamu Char"/>
    <w:link w:val="Odsekzoznamu"/>
    <w:uiPriority w:val="99"/>
    <w:locked/>
    <w:rsid w:val="00EF3EDE"/>
    <w:rPr>
      <w:rFonts w:ascii="Times New Roman" w:eastAsiaTheme="minorEastAsia" w:hAnsi="Times New Roman"/>
      <w:sz w:val="24"/>
      <w:lang w:eastAsia="sk-SK"/>
    </w:rPr>
  </w:style>
  <w:style w:type="table" w:customStyle="1" w:styleId="Mriekatabuky1">
    <w:name w:val="Mriežka tabuľky1"/>
    <w:basedOn w:val="Normlnatabuka"/>
    <w:next w:val="Mriekatabuky"/>
    <w:uiPriority w:val="59"/>
    <w:rsid w:val="0080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0B055C"/>
    <w:pPr>
      <w:autoSpaceDE w:val="0"/>
      <w:autoSpaceDN w:val="0"/>
      <w:spacing w:after="0" w:line="240" w:lineRule="auto"/>
    </w:pPr>
    <w:rPr>
      <w:rFonts w:eastAsiaTheme="minorHAnsi" w:cs="Times New Roman"/>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2317">
      <w:bodyDiv w:val="1"/>
      <w:marLeft w:val="0"/>
      <w:marRight w:val="0"/>
      <w:marTop w:val="0"/>
      <w:marBottom w:val="0"/>
      <w:divBdr>
        <w:top w:val="none" w:sz="0" w:space="0" w:color="auto"/>
        <w:left w:val="none" w:sz="0" w:space="0" w:color="auto"/>
        <w:bottom w:val="none" w:sz="0" w:space="0" w:color="auto"/>
        <w:right w:val="none" w:sz="0" w:space="0" w:color="auto"/>
      </w:divBdr>
    </w:div>
    <w:div w:id="147407025">
      <w:bodyDiv w:val="1"/>
      <w:marLeft w:val="0"/>
      <w:marRight w:val="0"/>
      <w:marTop w:val="0"/>
      <w:marBottom w:val="0"/>
      <w:divBdr>
        <w:top w:val="none" w:sz="0" w:space="0" w:color="auto"/>
        <w:left w:val="none" w:sz="0" w:space="0" w:color="auto"/>
        <w:bottom w:val="none" w:sz="0" w:space="0" w:color="auto"/>
        <w:right w:val="none" w:sz="0" w:space="0" w:color="auto"/>
      </w:divBdr>
    </w:div>
    <w:div w:id="267323236">
      <w:bodyDiv w:val="1"/>
      <w:marLeft w:val="0"/>
      <w:marRight w:val="0"/>
      <w:marTop w:val="0"/>
      <w:marBottom w:val="0"/>
      <w:divBdr>
        <w:top w:val="none" w:sz="0" w:space="0" w:color="auto"/>
        <w:left w:val="none" w:sz="0" w:space="0" w:color="auto"/>
        <w:bottom w:val="none" w:sz="0" w:space="0" w:color="auto"/>
        <w:right w:val="none" w:sz="0" w:space="0" w:color="auto"/>
      </w:divBdr>
    </w:div>
    <w:div w:id="276567619">
      <w:bodyDiv w:val="1"/>
      <w:marLeft w:val="0"/>
      <w:marRight w:val="0"/>
      <w:marTop w:val="0"/>
      <w:marBottom w:val="0"/>
      <w:divBdr>
        <w:top w:val="none" w:sz="0" w:space="0" w:color="auto"/>
        <w:left w:val="none" w:sz="0" w:space="0" w:color="auto"/>
        <w:bottom w:val="none" w:sz="0" w:space="0" w:color="auto"/>
        <w:right w:val="none" w:sz="0" w:space="0" w:color="auto"/>
      </w:divBdr>
    </w:div>
    <w:div w:id="316421217">
      <w:bodyDiv w:val="1"/>
      <w:marLeft w:val="0"/>
      <w:marRight w:val="0"/>
      <w:marTop w:val="0"/>
      <w:marBottom w:val="0"/>
      <w:divBdr>
        <w:top w:val="none" w:sz="0" w:space="0" w:color="auto"/>
        <w:left w:val="none" w:sz="0" w:space="0" w:color="auto"/>
        <w:bottom w:val="none" w:sz="0" w:space="0" w:color="auto"/>
        <w:right w:val="none" w:sz="0" w:space="0" w:color="auto"/>
      </w:divBdr>
    </w:div>
    <w:div w:id="432939765">
      <w:bodyDiv w:val="1"/>
      <w:marLeft w:val="0"/>
      <w:marRight w:val="0"/>
      <w:marTop w:val="0"/>
      <w:marBottom w:val="0"/>
      <w:divBdr>
        <w:top w:val="none" w:sz="0" w:space="0" w:color="auto"/>
        <w:left w:val="none" w:sz="0" w:space="0" w:color="auto"/>
        <w:bottom w:val="none" w:sz="0" w:space="0" w:color="auto"/>
        <w:right w:val="none" w:sz="0" w:space="0" w:color="auto"/>
      </w:divBdr>
    </w:div>
    <w:div w:id="666904516">
      <w:bodyDiv w:val="1"/>
      <w:marLeft w:val="0"/>
      <w:marRight w:val="0"/>
      <w:marTop w:val="0"/>
      <w:marBottom w:val="0"/>
      <w:divBdr>
        <w:top w:val="none" w:sz="0" w:space="0" w:color="auto"/>
        <w:left w:val="none" w:sz="0" w:space="0" w:color="auto"/>
        <w:bottom w:val="none" w:sz="0" w:space="0" w:color="auto"/>
        <w:right w:val="none" w:sz="0" w:space="0" w:color="auto"/>
      </w:divBdr>
    </w:div>
    <w:div w:id="857735454">
      <w:bodyDiv w:val="1"/>
      <w:marLeft w:val="0"/>
      <w:marRight w:val="0"/>
      <w:marTop w:val="0"/>
      <w:marBottom w:val="0"/>
      <w:divBdr>
        <w:top w:val="none" w:sz="0" w:space="0" w:color="auto"/>
        <w:left w:val="none" w:sz="0" w:space="0" w:color="auto"/>
        <w:bottom w:val="none" w:sz="0" w:space="0" w:color="auto"/>
        <w:right w:val="none" w:sz="0" w:space="0" w:color="auto"/>
      </w:divBdr>
    </w:div>
    <w:div w:id="1052801439">
      <w:bodyDiv w:val="1"/>
      <w:marLeft w:val="0"/>
      <w:marRight w:val="0"/>
      <w:marTop w:val="0"/>
      <w:marBottom w:val="0"/>
      <w:divBdr>
        <w:top w:val="none" w:sz="0" w:space="0" w:color="auto"/>
        <w:left w:val="none" w:sz="0" w:space="0" w:color="auto"/>
        <w:bottom w:val="none" w:sz="0" w:space="0" w:color="auto"/>
        <w:right w:val="none" w:sz="0" w:space="0" w:color="auto"/>
      </w:divBdr>
    </w:div>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3108">
      <w:bodyDiv w:val="1"/>
      <w:marLeft w:val="0"/>
      <w:marRight w:val="0"/>
      <w:marTop w:val="0"/>
      <w:marBottom w:val="0"/>
      <w:divBdr>
        <w:top w:val="none" w:sz="0" w:space="0" w:color="auto"/>
        <w:left w:val="none" w:sz="0" w:space="0" w:color="auto"/>
        <w:bottom w:val="none" w:sz="0" w:space="0" w:color="auto"/>
        <w:right w:val="none" w:sz="0" w:space="0" w:color="auto"/>
      </w:divBdr>
    </w:div>
    <w:div w:id="1516113896">
      <w:bodyDiv w:val="1"/>
      <w:marLeft w:val="0"/>
      <w:marRight w:val="0"/>
      <w:marTop w:val="0"/>
      <w:marBottom w:val="0"/>
      <w:divBdr>
        <w:top w:val="none" w:sz="0" w:space="0" w:color="auto"/>
        <w:left w:val="none" w:sz="0" w:space="0" w:color="auto"/>
        <w:bottom w:val="none" w:sz="0" w:space="0" w:color="auto"/>
        <w:right w:val="none" w:sz="0" w:space="0" w:color="auto"/>
      </w:divBdr>
    </w:div>
    <w:div w:id="1585605257">
      <w:bodyDiv w:val="1"/>
      <w:marLeft w:val="0"/>
      <w:marRight w:val="0"/>
      <w:marTop w:val="0"/>
      <w:marBottom w:val="0"/>
      <w:divBdr>
        <w:top w:val="none" w:sz="0" w:space="0" w:color="auto"/>
        <w:left w:val="none" w:sz="0" w:space="0" w:color="auto"/>
        <w:bottom w:val="none" w:sz="0" w:space="0" w:color="auto"/>
        <w:right w:val="none" w:sz="0" w:space="0" w:color="auto"/>
      </w:divBdr>
    </w:div>
    <w:div w:id="1716537215">
      <w:bodyDiv w:val="1"/>
      <w:marLeft w:val="0"/>
      <w:marRight w:val="0"/>
      <w:marTop w:val="0"/>
      <w:marBottom w:val="0"/>
      <w:divBdr>
        <w:top w:val="none" w:sz="0" w:space="0" w:color="auto"/>
        <w:left w:val="none" w:sz="0" w:space="0" w:color="auto"/>
        <w:bottom w:val="none" w:sz="0" w:space="0" w:color="auto"/>
        <w:right w:val="none" w:sz="0" w:space="0" w:color="auto"/>
      </w:divBdr>
    </w:div>
    <w:div w:id="1823887309">
      <w:bodyDiv w:val="1"/>
      <w:marLeft w:val="0"/>
      <w:marRight w:val="0"/>
      <w:marTop w:val="0"/>
      <w:marBottom w:val="0"/>
      <w:divBdr>
        <w:top w:val="none" w:sz="0" w:space="0" w:color="auto"/>
        <w:left w:val="none" w:sz="0" w:space="0" w:color="auto"/>
        <w:bottom w:val="none" w:sz="0" w:space="0" w:color="auto"/>
        <w:right w:val="none" w:sz="0" w:space="0" w:color="auto"/>
      </w:divBdr>
    </w:div>
    <w:div w:id="1869173005">
      <w:bodyDiv w:val="1"/>
      <w:marLeft w:val="0"/>
      <w:marRight w:val="0"/>
      <w:marTop w:val="0"/>
      <w:marBottom w:val="0"/>
      <w:divBdr>
        <w:top w:val="none" w:sz="0" w:space="0" w:color="auto"/>
        <w:left w:val="none" w:sz="0" w:space="0" w:color="auto"/>
        <w:bottom w:val="none" w:sz="0" w:space="0" w:color="auto"/>
        <w:right w:val="none" w:sz="0" w:space="0" w:color="auto"/>
      </w:divBdr>
    </w:div>
    <w:div w:id="18934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DefaultPlaceholder_-1854013439"/>
        <w:category>
          <w:name w:val="Všeobecné"/>
          <w:gallery w:val="placeholder"/>
        </w:category>
        <w:types>
          <w:type w:val="bbPlcHdr"/>
        </w:types>
        <w:behaviors>
          <w:behavior w:val="content"/>
        </w:behaviors>
        <w:guid w:val="{2EBFE354-6923-43E0-BFA3-60BEEBE7B96B}"/>
      </w:docPartPr>
      <w:docPartBody>
        <w:p w:rsidR="00D63FF0" w:rsidRDefault="00B76A2E">
          <w:r w:rsidRPr="00546953">
            <w:rPr>
              <w:rStyle w:val="Zstupntext"/>
            </w:rPr>
            <w:t>Vyberte položku.</w:t>
          </w:r>
        </w:p>
      </w:docPartBody>
    </w:docPart>
    <w:docPart>
      <w:docPartPr>
        <w:name w:val="B9276B87F66740B8A1C95E6AB460A197"/>
        <w:category>
          <w:name w:val="Všeobecné"/>
          <w:gallery w:val="placeholder"/>
        </w:category>
        <w:types>
          <w:type w:val="bbPlcHdr"/>
        </w:types>
        <w:behaviors>
          <w:behavior w:val="content"/>
        </w:behaviors>
        <w:guid w:val="{7AD3598D-26BE-4BB0-86E4-CB732EECFE6F}"/>
      </w:docPartPr>
      <w:docPartBody>
        <w:p w:rsidR="00CE6777" w:rsidRDefault="001A22A4" w:rsidP="001A22A4">
          <w:pPr>
            <w:pStyle w:val="B9276B87F66740B8A1C95E6AB460A197"/>
          </w:pPr>
          <w:r w:rsidRPr="00F64F3B">
            <w:rPr>
              <w:rStyle w:val="Zstupntext"/>
            </w:rPr>
            <w:t>Kliknutím zadáte dátum.</w:t>
          </w:r>
        </w:p>
      </w:docPartBody>
    </w:docPart>
    <w:docPart>
      <w:docPartPr>
        <w:name w:val="AEB43E79D2FB4AEE919CE9319EC0F66E"/>
        <w:category>
          <w:name w:val="Všeobecné"/>
          <w:gallery w:val="placeholder"/>
        </w:category>
        <w:types>
          <w:type w:val="bbPlcHdr"/>
        </w:types>
        <w:behaviors>
          <w:behavior w:val="content"/>
        </w:behaviors>
        <w:guid w:val="{2C1A05EA-A1ED-49F6-A38B-8AA6127C9E22}"/>
      </w:docPartPr>
      <w:docPartBody>
        <w:p w:rsidR="00000000" w:rsidRDefault="007F7AAC">
          <w:pPr>
            <w:pStyle w:val="AEB43E79D2FB4AEE919CE9319EC0F66E"/>
          </w:pPr>
          <w:r w:rsidRPr="00F64F3B">
            <w:rPr>
              <w:rStyle w:val="Zstupntext"/>
            </w:rPr>
            <w:t>Kliknutím zadáte dátum.</w:t>
          </w:r>
        </w:p>
      </w:docPartBody>
    </w:docPart>
    <w:docPart>
      <w:docPartPr>
        <w:name w:val="AD25E29E2A414A439AB09EEFBDBC078B"/>
        <w:category>
          <w:name w:val="Všeobecné"/>
          <w:gallery w:val="placeholder"/>
        </w:category>
        <w:types>
          <w:type w:val="bbPlcHdr"/>
        </w:types>
        <w:behaviors>
          <w:behavior w:val="content"/>
        </w:behaviors>
        <w:guid w:val="{BD8F9BC9-8C8D-4BA2-B43D-FEF33FAA0666}"/>
      </w:docPartPr>
      <w:docPartBody>
        <w:p w:rsidR="00000000" w:rsidRDefault="007F7AAC">
          <w:pPr>
            <w:pStyle w:val="AD25E29E2A414A439AB09EEFBDBC078B"/>
          </w:pPr>
          <w:r w:rsidRPr="00F64F3B">
            <w:rPr>
              <w:rStyle w:val="Zstupntext"/>
            </w:rPr>
            <w:t>Kliknutím zadáte dátum.</w:t>
          </w:r>
        </w:p>
      </w:docPartBody>
    </w:docPart>
    <w:docPart>
      <w:docPartPr>
        <w:name w:val="A3A3CCFCE8694348BD5BD721931CF876"/>
        <w:category>
          <w:name w:val="Všeobecné"/>
          <w:gallery w:val="placeholder"/>
        </w:category>
        <w:types>
          <w:type w:val="bbPlcHdr"/>
        </w:types>
        <w:behaviors>
          <w:behavior w:val="content"/>
        </w:behaviors>
        <w:guid w:val="{B61F2A4E-69D2-4BFC-92ED-12FEB3BF9EDD}"/>
      </w:docPartPr>
      <w:docPartBody>
        <w:p w:rsidR="00000000" w:rsidRDefault="007F7AAC">
          <w:pPr>
            <w:pStyle w:val="A3A3CCFCE8694348BD5BD721931CF876"/>
          </w:pPr>
          <w:r w:rsidRPr="00F64F3B">
            <w:rPr>
              <w:rStyle w:val="Zstupntext"/>
              <w:rFonts w:eastAsiaTheme="minorHAnsi"/>
            </w:rPr>
            <w:t>Vyberte položku.</w:t>
          </w:r>
        </w:p>
      </w:docPartBody>
    </w:docPart>
    <w:docPart>
      <w:docPartPr>
        <w:name w:val="9045786B8D2E4AE7A0F0B962607554DC"/>
        <w:category>
          <w:name w:val="Všeobecné"/>
          <w:gallery w:val="placeholder"/>
        </w:category>
        <w:types>
          <w:type w:val="bbPlcHdr"/>
        </w:types>
        <w:behaviors>
          <w:behavior w:val="content"/>
        </w:behaviors>
        <w:guid w:val="{37B41852-5094-4889-86B9-9E895729C1CA}"/>
      </w:docPartPr>
      <w:docPartBody>
        <w:p w:rsidR="00000000" w:rsidRDefault="00E62E3D">
          <w:pPr>
            <w:pStyle w:val="9045786B8D2E4AE7A0F0B962607554DC"/>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31CBD"/>
    <w:rsid w:val="00057CBB"/>
    <w:rsid w:val="000A698C"/>
    <w:rsid w:val="000B21B2"/>
    <w:rsid w:val="000F6267"/>
    <w:rsid w:val="00160874"/>
    <w:rsid w:val="001A22A4"/>
    <w:rsid w:val="001A499C"/>
    <w:rsid w:val="001D22EB"/>
    <w:rsid w:val="001E2BD1"/>
    <w:rsid w:val="00242725"/>
    <w:rsid w:val="002E2AFE"/>
    <w:rsid w:val="002E40CC"/>
    <w:rsid w:val="002F79FC"/>
    <w:rsid w:val="00333466"/>
    <w:rsid w:val="003812D1"/>
    <w:rsid w:val="00393A03"/>
    <w:rsid w:val="003B1316"/>
    <w:rsid w:val="003C4DFF"/>
    <w:rsid w:val="003D0FFB"/>
    <w:rsid w:val="004102D8"/>
    <w:rsid w:val="00454E35"/>
    <w:rsid w:val="004914AF"/>
    <w:rsid w:val="00493CFB"/>
    <w:rsid w:val="00494BF4"/>
    <w:rsid w:val="00523C28"/>
    <w:rsid w:val="00550A71"/>
    <w:rsid w:val="005565FB"/>
    <w:rsid w:val="00630732"/>
    <w:rsid w:val="00650DE8"/>
    <w:rsid w:val="006651B7"/>
    <w:rsid w:val="006A06D1"/>
    <w:rsid w:val="00734D81"/>
    <w:rsid w:val="007732CC"/>
    <w:rsid w:val="007C4B77"/>
    <w:rsid w:val="007F7AAC"/>
    <w:rsid w:val="00803A5A"/>
    <w:rsid w:val="0081508E"/>
    <w:rsid w:val="008554A0"/>
    <w:rsid w:val="008813F6"/>
    <w:rsid w:val="008E6C58"/>
    <w:rsid w:val="0091652E"/>
    <w:rsid w:val="009D64C1"/>
    <w:rsid w:val="009E7B41"/>
    <w:rsid w:val="00A17B73"/>
    <w:rsid w:val="00A721EB"/>
    <w:rsid w:val="00A95E59"/>
    <w:rsid w:val="00AD5171"/>
    <w:rsid w:val="00B76A2E"/>
    <w:rsid w:val="00BA02AE"/>
    <w:rsid w:val="00BC59CD"/>
    <w:rsid w:val="00C05849"/>
    <w:rsid w:val="00C327EA"/>
    <w:rsid w:val="00C3607A"/>
    <w:rsid w:val="00C41DC2"/>
    <w:rsid w:val="00C44DCF"/>
    <w:rsid w:val="00CC4D4E"/>
    <w:rsid w:val="00CC782A"/>
    <w:rsid w:val="00CE6777"/>
    <w:rsid w:val="00D46559"/>
    <w:rsid w:val="00D63FF0"/>
    <w:rsid w:val="00D80865"/>
    <w:rsid w:val="00DB65CB"/>
    <w:rsid w:val="00E00880"/>
    <w:rsid w:val="00E476BA"/>
    <w:rsid w:val="00E62E3D"/>
    <w:rsid w:val="00E85083"/>
    <w:rsid w:val="00EA4051"/>
    <w:rsid w:val="00F47451"/>
    <w:rsid w:val="00F730D1"/>
    <w:rsid w:val="00F815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A22A4"/>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 w:type="paragraph" w:customStyle="1" w:styleId="9401013AEB6F4ACC8CE7A2456A1AFE86">
    <w:name w:val="9401013AEB6F4ACC8CE7A2456A1AFE86"/>
    <w:rsid w:val="00B76A2E"/>
    <w:pPr>
      <w:spacing w:after="160" w:line="259" w:lineRule="auto"/>
    </w:pPr>
  </w:style>
  <w:style w:type="paragraph" w:customStyle="1" w:styleId="DC7421737FD8423495244268AD0491A0">
    <w:name w:val="DC7421737FD8423495244268AD0491A0"/>
    <w:pPr>
      <w:spacing w:after="160" w:line="259" w:lineRule="auto"/>
    </w:pPr>
  </w:style>
  <w:style w:type="paragraph" w:customStyle="1" w:styleId="A8CF4255300C47939353E4C5F1B764EC">
    <w:name w:val="A8CF4255300C47939353E4C5F1B764EC"/>
    <w:pPr>
      <w:spacing w:after="160" w:line="259" w:lineRule="auto"/>
    </w:pPr>
  </w:style>
  <w:style w:type="paragraph" w:customStyle="1" w:styleId="427C41D46ED64FA6BDD10A9320C3F5C0">
    <w:name w:val="427C41D46ED64FA6BDD10A9320C3F5C0"/>
    <w:pPr>
      <w:spacing w:after="160" w:line="259" w:lineRule="auto"/>
    </w:pPr>
  </w:style>
  <w:style w:type="paragraph" w:customStyle="1" w:styleId="6F7FA3E4715E435D8F9ABD39C96A5750">
    <w:name w:val="6F7FA3E4715E435D8F9ABD39C96A5750"/>
    <w:pPr>
      <w:spacing w:after="160" w:line="259" w:lineRule="auto"/>
    </w:pPr>
  </w:style>
  <w:style w:type="paragraph" w:customStyle="1" w:styleId="C3AB7BD1B1C04A8182D8341E49B6581B">
    <w:name w:val="C3AB7BD1B1C04A8182D8341E49B6581B"/>
    <w:pPr>
      <w:spacing w:after="160" w:line="259" w:lineRule="auto"/>
    </w:pPr>
  </w:style>
  <w:style w:type="paragraph" w:customStyle="1" w:styleId="E0BA9CA633A847CC951C9FBBE16A3CA0">
    <w:name w:val="E0BA9CA633A847CC951C9FBBE16A3CA0"/>
    <w:pPr>
      <w:spacing w:after="160" w:line="259" w:lineRule="auto"/>
    </w:pPr>
  </w:style>
  <w:style w:type="paragraph" w:customStyle="1" w:styleId="A35A6442FC834886B9D87BE4639F74B1">
    <w:name w:val="A35A6442FC834886B9D87BE4639F74B1"/>
    <w:pPr>
      <w:spacing w:after="160" w:line="259" w:lineRule="auto"/>
    </w:pPr>
  </w:style>
  <w:style w:type="paragraph" w:customStyle="1" w:styleId="C4EC70357A0A484887035028D7498B6E">
    <w:name w:val="C4EC70357A0A484887035028D7498B6E"/>
    <w:pPr>
      <w:spacing w:after="160" w:line="259" w:lineRule="auto"/>
    </w:pPr>
  </w:style>
  <w:style w:type="paragraph" w:customStyle="1" w:styleId="5311334AFC06446BB998108373E03E74">
    <w:name w:val="5311334AFC06446BB998108373E03E74"/>
    <w:pPr>
      <w:spacing w:after="160" w:line="259" w:lineRule="auto"/>
    </w:pPr>
  </w:style>
  <w:style w:type="paragraph" w:customStyle="1" w:styleId="B9276B87F66740B8A1C95E6AB460A197">
    <w:name w:val="B9276B87F66740B8A1C95E6AB460A197"/>
    <w:rsid w:val="001A22A4"/>
    <w:pPr>
      <w:spacing w:after="160" w:line="259" w:lineRule="auto"/>
    </w:pPr>
  </w:style>
  <w:style w:type="paragraph" w:customStyle="1" w:styleId="AEB43E79D2FB4AEE919CE9319EC0F66E">
    <w:name w:val="AEB43E79D2FB4AEE919CE9319EC0F66E"/>
    <w:pPr>
      <w:spacing w:after="160" w:line="259" w:lineRule="auto"/>
    </w:pPr>
  </w:style>
  <w:style w:type="paragraph" w:customStyle="1" w:styleId="AD25E29E2A414A439AB09EEFBDBC078B">
    <w:name w:val="AD25E29E2A414A439AB09EEFBDBC078B"/>
    <w:pPr>
      <w:spacing w:after="160" w:line="259" w:lineRule="auto"/>
    </w:pPr>
  </w:style>
  <w:style w:type="paragraph" w:customStyle="1" w:styleId="A3A3CCFCE8694348BD5BD721931CF876">
    <w:name w:val="A3A3CCFCE8694348BD5BD721931CF876"/>
    <w:pPr>
      <w:spacing w:after="160" w:line="259" w:lineRule="auto"/>
    </w:pPr>
  </w:style>
  <w:style w:type="paragraph" w:customStyle="1" w:styleId="9045786B8D2E4AE7A0F0B962607554DC">
    <w:name w:val="9045786B8D2E4AE7A0F0B962607554D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2EDE4-BC8A-468A-B7D0-C94125523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3680</Words>
  <Characters>20976</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2018-10-12T07:21:00Z</dcterms:created>
  <dcterms:modified xsi:type="dcterms:W3CDTF">2019-10-24T14:22:00Z</dcterms:modified>
</cp:coreProperties>
</file>